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64A15" w14:textId="77777777" w:rsidR="001D5B99" w:rsidRPr="008272C4" w:rsidRDefault="001D5B99" w:rsidP="00442ACB">
      <w:pPr>
        <w:spacing w:after="0" w:line="240" w:lineRule="auto"/>
        <w:jc w:val="right"/>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sz w:val="24"/>
          <w:szCs w:val="24"/>
          <w14:ligatures w14:val="none"/>
        </w:rPr>
        <w:t>EELNÕU</w:t>
      </w:r>
    </w:p>
    <w:p w14:paraId="3C84C78B" w14:textId="5427AB8D" w:rsidR="001D5B99" w:rsidRPr="008272C4" w:rsidRDefault="00FC270C" w:rsidP="00442ACB">
      <w:pPr>
        <w:spacing w:after="0" w:line="240" w:lineRule="auto"/>
        <w:jc w:val="right"/>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31</w:t>
      </w:r>
      <w:r w:rsidR="007078C4" w:rsidRPr="008272C4">
        <w:rPr>
          <w:rFonts w:ascii="Times New Roman" w:eastAsia="Times New Roman" w:hAnsi="Times New Roman" w:cs="Times New Roman"/>
          <w:sz w:val="24"/>
          <w:szCs w:val="24"/>
          <w14:ligatures w14:val="none"/>
        </w:rPr>
        <w:t>.10</w:t>
      </w:r>
      <w:r w:rsidR="001D5B99" w:rsidRPr="008272C4">
        <w:rPr>
          <w:rFonts w:ascii="Times New Roman" w:eastAsia="Times New Roman" w:hAnsi="Times New Roman" w:cs="Times New Roman"/>
          <w:sz w:val="24"/>
          <w:szCs w:val="24"/>
          <w14:ligatures w14:val="none"/>
        </w:rPr>
        <w:t>.2024</w:t>
      </w:r>
    </w:p>
    <w:p w14:paraId="79FC0DEB" w14:textId="77777777" w:rsidR="001D5B99" w:rsidRPr="008272C4" w:rsidRDefault="001D5B99" w:rsidP="00442ACB">
      <w:pPr>
        <w:spacing w:after="0" w:line="240" w:lineRule="auto"/>
        <w:rPr>
          <w:rFonts w:ascii="Times New Roman" w:eastAsia="Times New Roman" w:hAnsi="Times New Roman" w:cs="Times New Roman"/>
          <w:sz w:val="24"/>
          <w:szCs w:val="24"/>
          <w14:ligatures w14:val="none"/>
        </w:rPr>
      </w:pPr>
    </w:p>
    <w:p w14:paraId="55AEFCC9" w14:textId="53E530BB" w:rsidR="001D5B99" w:rsidRPr="008272C4" w:rsidRDefault="002632EF" w:rsidP="00442ACB">
      <w:pPr>
        <w:spacing w:after="0" w:line="240" w:lineRule="auto"/>
        <w:jc w:val="center"/>
        <w:rPr>
          <w:rFonts w:ascii="Times New Roman" w:eastAsia="Times New Roman" w:hAnsi="Times New Roman" w:cs="Times New Roman"/>
          <w:b/>
          <w:bCs/>
          <w:sz w:val="32"/>
          <w:szCs w:val="32"/>
          <w14:ligatures w14:val="none"/>
        </w:rPr>
      </w:pPr>
      <w:r w:rsidRPr="008272C4">
        <w:rPr>
          <w:rFonts w:ascii="Times New Roman" w:eastAsia="Times New Roman" w:hAnsi="Times New Roman" w:cs="Times New Roman"/>
          <w:b/>
          <w:bCs/>
          <w:sz w:val="32"/>
          <w:szCs w:val="32"/>
          <w14:ligatures w14:val="none"/>
        </w:rPr>
        <w:t>Vedelkütuse seaduse</w:t>
      </w:r>
      <w:r w:rsidR="001D5B99" w:rsidRPr="008272C4">
        <w:rPr>
          <w:rFonts w:ascii="Times New Roman" w:eastAsia="Times New Roman" w:hAnsi="Times New Roman" w:cs="Times New Roman"/>
          <w:b/>
          <w:bCs/>
          <w:sz w:val="32"/>
          <w:szCs w:val="32"/>
          <w14:ligatures w14:val="none"/>
        </w:rPr>
        <w:t xml:space="preserve"> muutmise seadus</w:t>
      </w:r>
    </w:p>
    <w:p w14:paraId="57542336" w14:textId="77777777" w:rsidR="001D5B99" w:rsidRPr="008272C4" w:rsidRDefault="001D5B99" w:rsidP="002558F8">
      <w:pPr>
        <w:spacing w:after="0" w:line="240" w:lineRule="auto"/>
        <w:jc w:val="both"/>
        <w:rPr>
          <w:rFonts w:ascii="Times New Roman" w:eastAsia="Times New Roman" w:hAnsi="Times New Roman" w:cs="Times New Roman"/>
          <w:sz w:val="24"/>
          <w:szCs w:val="24"/>
          <w14:ligatures w14:val="none"/>
        </w:rPr>
      </w:pPr>
    </w:p>
    <w:p w14:paraId="59D39D43" w14:textId="77777777" w:rsidR="001D5B99" w:rsidRPr="008272C4" w:rsidRDefault="001D5B99" w:rsidP="002558F8">
      <w:pPr>
        <w:spacing w:after="0" w:line="240" w:lineRule="auto"/>
        <w:jc w:val="both"/>
        <w:rPr>
          <w:rFonts w:ascii="Times New Roman" w:eastAsia="Times New Roman" w:hAnsi="Times New Roman" w:cs="Times New Roman"/>
          <w:sz w:val="24"/>
          <w:szCs w:val="24"/>
          <w14:ligatures w14:val="none"/>
        </w:rPr>
      </w:pPr>
    </w:p>
    <w:p w14:paraId="2644E996" w14:textId="082434E4" w:rsidR="001D5B99" w:rsidRPr="008272C4" w:rsidRDefault="005205AE" w:rsidP="002558F8">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sz w:val="24"/>
          <w:szCs w:val="24"/>
          <w14:ligatures w14:val="none"/>
        </w:rPr>
        <w:t>Vedelkütuse seaduses</w:t>
      </w:r>
      <w:r w:rsidR="001D5B99" w:rsidRPr="008272C4">
        <w:rPr>
          <w:rFonts w:ascii="Times New Roman" w:eastAsia="Times New Roman" w:hAnsi="Times New Roman" w:cs="Times New Roman"/>
          <w:sz w:val="24"/>
          <w:szCs w:val="24"/>
          <w14:ligatures w14:val="none"/>
        </w:rPr>
        <w:t xml:space="preserve"> tehakse järgmised muudatused:</w:t>
      </w:r>
    </w:p>
    <w:p w14:paraId="3CC1D597" w14:textId="77777777" w:rsidR="001D5B99" w:rsidRPr="008272C4" w:rsidRDefault="001D5B99" w:rsidP="002558F8">
      <w:pPr>
        <w:spacing w:after="0" w:line="240" w:lineRule="auto"/>
        <w:jc w:val="both"/>
        <w:rPr>
          <w:rFonts w:ascii="Times New Roman" w:eastAsia="Times New Roman" w:hAnsi="Times New Roman" w:cs="Times New Roman"/>
          <w:sz w:val="24"/>
          <w:szCs w:val="24"/>
          <w14:ligatures w14:val="none"/>
        </w:rPr>
      </w:pPr>
    </w:p>
    <w:p w14:paraId="52B8AFAD" w14:textId="7265065A" w:rsidR="00B221E0" w:rsidRPr="008272C4" w:rsidRDefault="001D5B99" w:rsidP="002558F8">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b/>
          <w:sz w:val="24"/>
          <w:szCs w:val="24"/>
          <w14:ligatures w14:val="none"/>
        </w:rPr>
        <w:t>1</w:t>
      </w:r>
      <w:r w:rsidRPr="008272C4">
        <w:rPr>
          <w:rFonts w:ascii="Times New Roman" w:eastAsia="Times New Roman" w:hAnsi="Times New Roman" w:cs="Times New Roman"/>
          <w:sz w:val="24"/>
          <w:szCs w:val="24"/>
          <w14:ligatures w14:val="none"/>
        </w:rPr>
        <w:t xml:space="preserve">) paragrahvi </w:t>
      </w:r>
      <w:r w:rsidR="00B221E0" w:rsidRPr="008272C4">
        <w:rPr>
          <w:rFonts w:ascii="Times New Roman" w:eastAsia="Times New Roman" w:hAnsi="Times New Roman" w:cs="Times New Roman"/>
          <w:sz w:val="24"/>
          <w:szCs w:val="24"/>
          <w14:ligatures w14:val="none"/>
        </w:rPr>
        <w:t>1</w:t>
      </w:r>
      <w:r w:rsidRPr="008272C4">
        <w:rPr>
          <w:rFonts w:ascii="Times New Roman" w:eastAsia="Times New Roman" w:hAnsi="Times New Roman" w:cs="Times New Roman"/>
          <w:sz w:val="24"/>
          <w:szCs w:val="24"/>
          <w14:ligatures w14:val="none"/>
        </w:rPr>
        <w:t xml:space="preserve"> lõige</w:t>
      </w:r>
      <w:r w:rsidR="00530494" w:rsidRPr="008272C4">
        <w:rPr>
          <w:rFonts w:ascii="Times New Roman" w:eastAsia="Times New Roman" w:hAnsi="Times New Roman" w:cs="Times New Roman"/>
          <w:sz w:val="24"/>
          <w:szCs w:val="24"/>
          <w14:ligatures w14:val="none"/>
        </w:rPr>
        <w:t>t</w:t>
      </w:r>
      <w:r w:rsidRPr="008272C4">
        <w:rPr>
          <w:rFonts w:ascii="Times New Roman" w:eastAsia="Times New Roman" w:hAnsi="Times New Roman" w:cs="Times New Roman"/>
          <w:sz w:val="24"/>
          <w:szCs w:val="24"/>
          <w14:ligatures w14:val="none"/>
        </w:rPr>
        <w:t xml:space="preserve"> 1 </w:t>
      </w:r>
      <w:r w:rsidR="00B221E0" w:rsidRPr="008272C4">
        <w:rPr>
          <w:rFonts w:ascii="Times New Roman" w:eastAsia="Times New Roman" w:hAnsi="Times New Roman" w:cs="Times New Roman"/>
          <w:sz w:val="24"/>
          <w:szCs w:val="24"/>
          <w14:ligatures w14:val="none"/>
        </w:rPr>
        <w:t>täiendatakse pärast sõn</w:t>
      </w:r>
      <w:r w:rsidR="00F615A4" w:rsidRPr="008272C4">
        <w:rPr>
          <w:rFonts w:ascii="Times New Roman" w:eastAsia="Times New Roman" w:hAnsi="Times New Roman" w:cs="Times New Roman"/>
          <w:sz w:val="24"/>
          <w:szCs w:val="24"/>
          <w14:ligatures w14:val="none"/>
        </w:rPr>
        <w:t>a</w:t>
      </w:r>
      <w:r w:rsidR="00B221E0" w:rsidRPr="008272C4">
        <w:rPr>
          <w:rFonts w:ascii="Times New Roman" w:eastAsia="Times New Roman" w:hAnsi="Times New Roman" w:cs="Times New Roman"/>
          <w:sz w:val="24"/>
          <w:szCs w:val="24"/>
          <w14:ligatures w14:val="none"/>
        </w:rPr>
        <w:t xml:space="preserve"> „biokütuse“ sõnadega „ja kestlike lennukikütuste“;</w:t>
      </w:r>
    </w:p>
    <w:p w14:paraId="3970C528" w14:textId="77777777" w:rsidR="001D5B99" w:rsidRPr="008272C4" w:rsidRDefault="001D5B99" w:rsidP="002558F8">
      <w:pPr>
        <w:spacing w:after="0" w:line="240" w:lineRule="auto"/>
        <w:jc w:val="both"/>
        <w:rPr>
          <w:rFonts w:ascii="Times New Roman" w:eastAsia="Times New Roman" w:hAnsi="Times New Roman" w:cs="Times New Roman"/>
          <w:sz w:val="24"/>
          <w:szCs w:val="24"/>
          <w:highlight w:val="yellow"/>
          <w14:ligatures w14:val="none"/>
        </w:rPr>
      </w:pPr>
    </w:p>
    <w:p w14:paraId="36486A32" w14:textId="101D83C0" w:rsidR="001D5B99" w:rsidRPr="008272C4" w:rsidRDefault="001D5B99" w:rsidP="002558F8">
      <w:pPr>
        <w:spacing w:after="0" w:line="240" w:lineRule="auto"/>
        <w:jc w:val="both"/>
        <w:rPr>
          <w:rFonts w:ascii="Times New Roman" w:eastAsia="Times New Roman" w:hAnsi="Times New Roman" w:cs="Times New Roman"/>
          <w:sz w:val="24"/>
          <w:szCs w:val="24"/>
          <w:shd w:val="clear" w:color="auto" w:fill="FFFFFF"/>
          <w14:ligatures w14:val="none"/>
        </w:rPr>
      </w:pPr>
      <w:r w:rsidRPr="008272C4">
        <w:rPr>
          <w:rFonts w:ascii="Times New Roman" w:eastAsia="Times New Roman" w:hAnsi="Times New Roman" w:cs="Times New Roman"/>
          <w:b/>
          <w:sz w:val="24"/>
          <w:szCs w:val="24"/>
          <w:shd w:val="clear" w:color="auto" w:fill="FFFFFF"/>
          <w14:ligatures w14:val="none"/>
        </w:rPr>
        <w:t>2</w:t>
      </w:r>
      <w:r w:rsidRPr="008272C4">
        <w:rPr>
          <w:rFonts w:ascii="Times New Roman" w:eastAsia="Times New Roman" w:hAnsi="Times New Roman" w:cs="Times New Roman"/>
          <w:sz w:val="24"/>
          <w:szCs w:val="24"/>
          <w:shd w:val="clear" w:color="auto" w:fill="FFFFFF"/>
          <w14:ligatures w14:val="none"/>
        </w:rPr>
        <w:t xml:space="preserve">) paragrahvi 2 </w:t>
      </w:r>
      <w:r w:rsidR="00A97A99" w:rsidRPr="008272C4">
        <w:rPr>
          <w:rFonts w:ascii="Times New Roman" w:eastAsia="Times New Roman" w:hAnsi="Times New Roman" w:cs="Times New Roman"/>
          <w:sz w:val="24"/>
          <w:szCs w:val="24"/>
          <w:shd w:val="clear" w:color="auto" w:fill="FFFFFF"/>
          <w14:ligatures w14:val="none"/>
        </w:rPr>
        <w:t xml:space="preserve">lõiget 1 </w:t>
      </w:r>
      <w:r w:rsidRPr="008272C4">
        <w:rPr>
          <w:rFonts w:ascii="Times New Roman" w:eastAsia="Times New Roman" w:hAnsi="Times New Roman" w:cs="Times New Roman"/>
          <w:sz w:val="24"/>
          <w:szCs w:val="24"/>
          <w:shd w:val="clear" w:color="auto" w:fill="FFFFFF"/>
          <w14:ligatures w14:val="none"/>
        </w:rPr>
        <w:t xml:space="preserve">täiendatakse </w:t>
      </w:r>
      <w:r w:rsidR="00A97A99" w:rsidRPr="008272C4">
        <w:rPr>
          <w:rFonts w:ascii="Times New Roman" w:eastAsia="Times New Roman" w:hAnsi="Times New Roman" w:cs="Times New Roman"/>
          <w:sz w:val="24"/>
          <w:szCs w:val="24"/>
          <w:shd w:val="clear" w:color="auto" w:fill="FFFFFF"/>
          <w14:ligatures w14:val="none"/>
        </w:rPr>
        <w:t>punkti</w:t>
      </w:r>
      <w:r w:rsidR="00F615A4" w:rsidRPr="008272C4">
        <w:rPr>
          <w:rFonts w:ascii="Times New Roman" w:eastAsia="Times New Roman" w:hAnsi="Times New Roman" w:cs="Times New Roman"/>
          <w:sz w:val="24"/>
          <w:szCs w:val="24"/>
          <w:shd w:val="clear" w:color="auto" w:fill="FFFFFF"/>
          <w14:ligatures w14:val="none"/>
        </w:rPr>
        <w:t>de</w:t>
      </w:r>
      <w:r w:rsidR="00A97A99" w:rsidRPr="008272C4">
        <w:rPr>
          <w:rFonts w:ascii="Times New Roman" w:eastAsia="Times New Roman" w:hAnsi="Times New Roman" w:cs="Times New Roman"/>
          <w:sz w:val="24"/>
          <w:szCs w:val="24"/>
          <w:shd w:val="clear" w:color="auto" w:fill="FFFFFF"/>
          <w14:ligatures w14:val="none"/>
        </w:rPr>
        <w:t>ga 18</w:t>
      </w:r>
      <w:r w:rsidR="00F615A4" w:rsidRPr="008272C4">
        <w:rPr>
          <w:rFonts w:ascii="Times New Roman" w:eastAsia="Times New Roman" w:hAnsi="Times New Roman" w:cs="Times New Roman"/>
          <w:sz w:val="24"/>
          <w:szCs w:val="24"/>
          <w:shd w:val="clear" w:color="auto" w:fill="FFFFFF"/>
          <w14:ligatures w14:val="none"/>
        </w:rPr>
        <w:t xml:space="preserve"> ja 19</w:t>
      </w:r>
      <w:r w:rsidRPr="008272C4">
        <w:rPr>
          <w:rFonts w:ascii="Times New Roman" w:eastAsia="Times New Roman" w:hAnsi="Times New Roman" w:cs="Times New Roman"/>
          <w:sz w:val="24"/>
          <w:szCs w:val="24"/>
          <w:shd w:val="clear" w:color="auto" w:fill="FFFFFF"/>
          <w14:ligatures w14:val="none"/>
        </w:rPr>
        <w:t xml:space="preserve"> järgmises sõnastuses:</w:t>
      </w:r>
    </w:p>
    <w:p w14:paraId="453CB376" w14:textId="26DB9C32" w:rsidR="00F615A4" w:rsidRPr="008272C4" w:rsidRDefault="001D5B99" w:rsidP="002558F8">
      <w:pPr>
        <w:spacing w:after="0" w:line="240" w:lineRule="auto"/>
        <w:jc w:val="both"/>
        <w:rPr>
          <w:rFonts w:ascii="Times New Roman" w:eastAsia="Times New Roman" w:hAnsi="Times New Roman" w:cs="Times New Roman"/>
          <w:sz w:val="24"/>
          <w:szCs w:val="24"/>
          <w:bdr w:val="none" w:sz="0" w:space="0" w:color="auto" w:frame="1"/>
          <w:shd w:val="clear" w:color="auto" w:fill="FFFFFF"/>
          <w14:ligatures w14:val="none"/>
        </w:rPr>
      </w:pPr>
      <w:r w:rsidRPr="008272C4">
        <w:rPr>
          <w:rFonts w:ascii="Times New Roman" w:eastAsia="Times New Roman" w:hAnsi="Times New Roman" w:cs="Times New Roman"/>
          <w:sz w:val="24"/>
          <w:szCs w:val="24"/>
          <w:bdr w:val="none" w:sz="0" w:space="0" w:color="auto" w:frame="1"/>
          <w:shd w:val="clear" w:color="auto" w:fill="FFFFFF"/>
          <w14:ligatures w14:val="none"/>
        </w:rPr>
        <w:t>„</w:t>
      </w:r>
      <w:r w:rsidR="00A97A99" w:rsidRPr="008272C4">
        <w:rPr>
          <w:rFonts w:ascii="Times New Roman" w:eastAsia="Times New Roman" w:hAnsi="Times New Roman" w:cs="Times New Roman"/>
          <w:sz w:val="24"/>
          <w:szCs w:val="24"/>
          <w:bdr w:val="none" w:sz="0" w:space="0" w:color="auto" w:frame="1"/>
          <w:shd w:val="clear" w:color="auto" w:fill="FFFFFF"/>
          <w14:ligatures w14:val="none"/>
        </w:rPr>
        <w:t>18)</w:t>
      </w:r>
      <w:r w:rsidRPr="008272C4">
        <w:rPr>
          <w:rFonts w:ascii="Times New Roman" w:eastAsia="Times New Roman" w:hAnsi="Times New Roman" w:cs="Times New Roman"/>
          <w:sz w:val="24"/>
          <w:szCs w:val="24"/>
          <w:bdr w:val="none" w:sz="0" w:space="0" w:color="auto" w:frame="1"/>
          <w:shd w:val="clear" w:color="auto" w:fill="FFFFFF"/>
          <w14:ligatures w14:val="none"/>
        </w:rPr>
        <w:t xml:space="preserve"> </w:t>
      </w:r>
      <w:r w:rsidR="00A97A99" w:rsidRPr="008272C4">
        <w:rPr>
          <w:rFonts w:ascii="Times New Roman" w:eastAsia="Times New Roman" w:hAnsi="Times New Roman" w:cs="Times New Roman"/>
          <w:sz w:val="24"/>
          <w:szCs w:val="24"/>
          <w:bdr w:val="none" w:sz="0" w:space="0" w:color="auto" w:frame="1"/>
          <w:shd w:val="clear" w:color="auto" w:fill="FFFFFF"/>
          <w14:ligatures w14:val="none"/>
        </w:rPr>
        <w:t xml:space="preserve">kestlikud lennukikütused on </w:t>
      </w:r>
      <w:bookmarkStart w:id="0" w:name="_Hlk168922690"/>
      <w:r w:rsidR="00A97A99" w:rsidRPr="008272C4">
        <w:rPr>
          <w:rFonts w:ascii="Times New Roman" w:eastAsia="Times New Roman" w:hAnsi="Times New Roman" w:cs="Times New Roman"/>
          <w:sz w:val="24"/>
          <w:szCs w:val="24"/>
          <w:bdr w:val="none" w:sz="0" w:space="0" w:color="auto" w:frame="1"/>
          <w:shd w:val="clear" w:color="auto" w:fill="FFFFFF"/>
          <w14:ligatures w14:val="none"/>
        </w:rPr>
        <w:t>Euroopa Parlamendi ja nõukogu määruse (EL) 2023/2405, milles käsitletakse võrdsete võimaluste tagamist kestliku lennutranspordi jaoks</w:t>
      </w:r>
      <w:r w:rsidR="0008104C" w:rsidRPr="008272C4">
        <w:rPr>
          <w:rFonts w:ascii="Times New Roman" w:eastAsia="Times New Roman" w:hAnsi="Times New Roman" w:cs="Times New Roman"/>
          <w:sz w:val="24"/>
          <w:szCs w:val="24"/>
          <w:bdr w:val="none" w:sz="0" w:space="0" w:color="auto" w:frame="1"/>
          <w:shd w:val="clear" w:color="auto" w:fill="FFFFFF"/>
          <w14:ligatures w14:val="none"/>
        </w:rPr>
        <w:t xml:space="preserve"> (ELT L</w:t>
      </w:r>
      <w:del w:id="1" w:author="Kärt Voor" w:date="2024-11-12T09:18:00Z">
        <w:r w:rsidR="004C3896" w:rsidRPr="008272C4" w:rsidDel="005A4717">
          <w:rPr>
            <w:rFonts w:ascii="Times New Roman" w:eastAsia="Times New Roman" w:hAnsi="Times New Roman" w:cs="Times New Roman"/>
            <w:sz w:val="24"/>
            <w:szCs w:val="24"/>
            <w:bdr w:val="none" w:sz="0" w:space="0" w:color="auto" w:frame="1"/>
            <w:shd w:val="clear" w:color="auto" w:fill="FFFFFF"/>
            <w14:ligatures w14:val="none"/>
          </w:rPr>
          <w:delText xml:space="preserve"> 2405</w:delText>
        </w:r>
      </w:del>
      <w:r w:rsidR="00EC608A" w:rsidRPr="008272C4">
        <w:rPr>
          <w:rFonts w:ascii="Times New Roman" w:eastAsia="Times New Roman" w:hAnsi="Times New Roman" w:cs="Times New Roman"/>
          <w:sz w:val="24"/>
          <w:szCs w:val="24"/>
          <w:bdr w:val="none" w:sz="0" w:space="0" w:color="auto" w:frame="1"/>
          <w:shd w:val="clear" w:color="auto" w:fill="FFFFFF"/>
          <w14:ligatures w14:val="none"/>
        </w:rPr>
        <w:t>, 31.10.2023</w:t>
      </w:r>
      <w:del w:id="2" w:author="Kärt Voor" w:date="2024-11-12T09:18:00Z">
        <w:r w:rsidR="00EC608A" w:rsidRPr="008272C4" w:rsidDel="005A4717">
          <w:rPr>
            <w:rFonts w:ascii="Times New Roman" w:eastAsia="Times New Roman" w:hAnsi="Times New Roman" w:cs="Times New Roman"/>
            <w:sz w:val="24"/>
            <w:szCs w:val="24"/>
            <w:bdr w:val="none" w:sz="0" w:space="0" w:color="auto" w:frame="1"/>
            <w:shd w:val="clear" w:color="auto" w:fill="FFFFFF"/>
            <w14:ligatures w14:val="none"/>
          </w:rPr>
          <w:delText xml:space="preserve">, </w:delText>
        </w:r>
        <w:commentRangeStart w:id="3"/>
        <w:r w:rsidR="00EC608A" w:rsidRPr="008272C4" w:rsidDel="005A4717">
          <w:rPr>
            <w:rFonts w:ascii="Times New Roman" w:eastAsia="Times New Roman" w:hAnsi="Times New Roman" w:cs="Times New Roman"/>
            <w:sz w:val="24"/>
            <w:szCs w:val="24"/>
            <w:bdr w:val="none" w:sz="0" w:space="0" w:color="auto" w:frame="1"/>
            <w:shd w:val="clear" w:color="auto" w:fill="FFFFFF"/>
            <w14:ligatures w14:val="none"/>
          </w:rPr>
          <w:delText>1</w:delText>
        </w:r>
        <w:r w:rsidR="00807054" w:rsidDel="005A4717">
          <w:rPr>
            <w:rFonts w:ascii="Times New Roman" w:eastAsia="Times New Roman" w:hAnsi="Times New Roman" w:cs="Times New Roman"/>
            <w:sz w:val="24"/>
            <w:szCs w:val="24"/>
            <w:bdr w:val="none" w:sz="0" w:space="0" w:color="auto" w:frame="1"/>
            <w:shd w:val="clear" w:color="auto" w:fill="FFFFFF"/>
            <w14:ligatures w14:val="none"/>
          </w:rPr>
          <w:delText>–</w:delText>
        </w:r>
        <w:r w:rsidR="00EC608A" w:rsidRPr="008272C4" w:rsidDel="005A4717">
          <w:rPr>
            <w:rFonts w:ascii="Times New Roman" w:eastAsia="Times New Roman" w:hAnsi="Times New Roman" w:cs="Times New Roman"/>
            <w:sz w:val="24"/>
            <w:szCs w:val="24"/>
            <w:bdr w:val="none" w:sz="0" w:space="0" w:color="auto" w:frame="1"/>
            <w:shd w:val="clear" w:color="auto" w:fill="FFFFFF"/>
            <w14:ligatures w14:val="none"/>
          </w:rPr>
          <w:delText>30</w:delText>
        </w:r>
      </w:del>
      <w:commentRangeEnd w:id="3"/>
      <w:r w:rsidR="005A4717">
        <w:rPr>
          <w:rStyle w:val="Kommentaariviide"/>
        </w:rPr>
        <w:commentReference w:id="3"/>
      </w:r>
      <w:r w:rsidR="00EC608A" w:rsidRPr="008272C4">
        <w:rPr>
          <w:rFonts w:ascii="Times New Roman" w:eastAsia="Times New Roman" w:hAnsi="Times New Roman" w:cs="Times New Roman"/>
          <w:sz w:val="24"/>
          <w:szCs w:val="24"/>
          <w:bdr w:val="none" w:sz="0" w:space="0" w:color="auto" w:frame="1"/>
          <w:shd w:val="clear" w:color="auto" w:fill="FFFFFF"/>
          <w14:ligatures w14:val="none"/>
        </w:rPr>
        <w:t>)</w:t>
      </w:r>
      <w:bookmarkEnd w:id="0"/>
      <w:r w:rsidR="00A97A99" w:rsidRPr="008272C4">
        <w:rPr>
          <w:rFonts w:ascii="Times New Roman" w:eastAsia="Times New Roman" w:hAnsi="Times New Roman" w:cs="Times New Roman"/>
          <w:sz w:val="24"/>
          <w:szCs w:val="24"/>
          <w:bdr w:val="none" w:sz="0" w:space="0" w:color="auto" w:frame="1"/>
          <w:shd w:val="clear" w:color="auto" w:fill="FFFFFF"/>
          <w14:ligatures w14:val="none"/>
        </w:rPr>
        <w:t>, artikli 3 punktis 7 määratletud kestlikud lennukikütused</w:t>
      </w:r>
      <w:r w:rsidR="00F615A4" w:rsidRPr="008272C4">
        <w:rPr>
          <w:rFonts w:ascii="Times New Roman" w:eastAsia="Times New Roman" w:hAnsi="Times New Roman" w:cs="Times New Roman"/>
          <w:sz w:val="24"/>
          <w:szCs w:val="24"/>
          <w:bdr w:val="none" w:sz="0" w:space="0" w:color="auto" w:frame="1"/>
          <w:shd w:val="clear" w:color="auto" w:fill="FFFFFF"/>
          <w14:ligatures w14:val="none"/>
        </w:rPr>
        <w:t>;</w:t>
      </w:r>
    </w:p>
    <w:p w14:paraId="2061F843" w14:textId="117DF270" w:rsidR="001D5B99" w:rsidRPr="008272C4" w:rsidRDefault="00F615A4" w:rsidP="002558F8">
      <w:pPr>
        <w:spacing w:after="0" w:line="240" w:lineRule="auto"/>
        <w:jc w:val="both"/>
        <w:rPr>
          <w:rFonts w:ascii="Times New Roman" w:eastAsia="Times New Roman" w:hAnsi="Times New Roman" w:cs="Times New Roman"/>
          <w:sz w:val="24"/>
          <w:szCs w:val="24"/>
          <w:bdr w:val="none" w:sz="0" w:space="0" w:color="auto" w:frame="1"/>
          <w:shd w:val="clear" w:color="auto" w:fill="FFFFFF"/>
          <w14:ligatures w14:val="none"/>
        </w:rPr>
      </w:pPr>
      <w:r w:rsidRPr="008272C4">
        <w:rPr>
          <w:rFonts w:ascii="Times New Roman" w:eastAsia="Times New Roman" w:hAnsi="Times New Roman" w:cs="Times New Roman"/>
          <w:sz w:val="24"/>
          <w:szCs w:val="24"/>
          <w:bdr w:val="none" w:sz="0" w:space="0" w:color="auto" w:frame="1"/>
          <w:shd w:val="clear" w:color="auto" w:fill="FFFFFF"/>
          <w14:ligatures w14:val="none"/>
        </w:rPr>
        <w:t xml:space="preserve">19) lennukikütuse tarnija on </w:t>
      </w:r>
      <w:r w:rsidR="00EC608A" w:rsidRPr="008272C4">
        <w:rPr>
          <w:rFonts w:ascii="Times New Roman" w:hAnsi="Times New Roman" w:cs="Times New Roman"/>
          <w:sz w:val="24"/>
          <w:szCs w:val="24"/>
        </w:rPr>
        <w:t xml:space="preserve">ärilise lennutranspordi tarbeks </w:t>
      </w:r>
      <w:r w:rsidRPr="008272C4">
        <w:rPr>
          <w:rFonts w:ascii="Times New Roman" w:hAnsi="Times New Roman" w:cs="Times New Roman"/>
          <w:sz w:val="24"/>
          <w:szCs w:val="24"/>
        </w:rPr>
        <w:t xml:space="preserve">Eesti turule lennukikütust tarniv ettevõtja, kes </w:t>
      </w:r>
      <w:r w:rsidR="00D55CE9" w:rsidRPr="008272C4">
        <w:rPr>
          <w:rFonts w:ascii="Times New Roman" w:hAnsi="Times New Roman" w:cs="Times New Roman"/>
          <w:sz w:val="24"/>
          <w:szCs w:val="24"/>
        </w:rPr>
        <w:t xml:space="preserve">vastutab lennukikütuse aruandekohustuse </w:t>
      </w:r>
      <w:r w:rsidR="00833AB7" w:rsidRPr="008272C4">
        <w:rPr>
          <w:rFonts w:ascii="Times New Roman" w:hAnsi="Times New Roman" w:cs="Times New Roman"/>
          <w:sz w:val="24"/>
          <w:szCs w:val="24"/>
        </w:rPr>
        <w:t xml:space="preserve">täitmise </w:t>
      </w:r>
      <w:r w:rsidR="00D55CE9" w:rsidRPr="008272C4">
        <w:rPr>
          <w:rFonts w:ascii="Times New Roman" w:hAnsi="Times New Roman" w:cs="Times New Roman"/>
          <w:sz w:val="24"/>
          <w:szCs w:val="24"/>
        </w:rPr>
        <w:t xml:space="preserve">eest </w:t>
      </w:r>
      <w:bookmarkStart w:id="4" w:name="_Hlk180133546"/>
      <w:r w:rsidR="00D55CE9" w:rsidRPr="008272C4">
        <w:rPr>
          <w:rFonts w:ascii="Times New Roman" w:hAnsi="Times New Roman" w:cs="Times New Roman"/>
          <w:sz w:val="24"/>
          <w:szCs w:val="24"/>
        </w:rPr>
        <w:t>Euroopa Parlamendi ja nõukogu määruse (EL) 2023/2405 artikli</w:t>
      </w:r>
      <w:bookmarkEnd w:id="4"/>
      <w:r w:rsidR="00D55CE9" w:rsidRPr="008272C4">
        <w:rPr>
          <w:rFonts w:ascii="Times New Roman" w:hAnsi="Times New Roman" w:cs="Times New Roman"/>
          <w:sz w:val="24"/>
          <w:szCs w:val="24"/>
        </w:rPr>
        <w:t xml:space="preserve"> 10</w:t>
      </w:r>
      <w:r w:rsidR="00807054">
        <w:rPr>
          <w:rFonts w:ascii="Times New Roman" w:hAnsi="Times New Roman" w:cs="Times New Roman"/>
          <w:sz w:val="24"/>
          <w:szCs w:val="24"/>
        </w:rPr>
        <w:t xml:space="preserve"> kohaselt</w:t>
      </w:r>
      <w:r w:rsidR="006453D1" w:rsidRPr="008272C4">
        <w:rPr>
          <w:rFonts w:ascii="Times New Roman" w:hAnsi="Times New Roman" w:cs="Times New Roman"/>
          <w:sz w:val="24"/>
          <w:szCs w:val="24"/>
        </w:rPr>
        <w:t>.</w:t>
      </w:r>
      <w:r w:rsidR="001D5B99" w:rsidRPr="008272C4">
        <w:rPr>
          <w:rFonts w:ascii="Times New Roman" w:eastAsia="Times New Roman" w:hAnsi="Times New Roman" w:cs="Times New Roman"/>
          <w:sz w:val="24"/>
          <w:szCs w:val="24"/>
          <w:bdr w:val="none" w:sz="0" w:space="0" w:color="auto" w:frame="1"/>
          <w:shd w:val="clear" w:color="auto" w:fill="FFFFFF"/>
          <w14:ligatures w14:val="none"/>
        </w:rPr>
        <w:t>“;</w:t>
      </w:r>
    </w:p>
    <w:p w14:paraId="697DF4AF" w14:textId="77777777" w:rsidR="001D5B99" w:rsidRPr="008272C4" w:rsidRDefault="001D5B99" w:rsidP="002558F8">
      <w:pPr>
        <w:spacing w:after="0" w:line="240" w:lineRule="auto"/>
        <w:jc w:val="both"/>
        <w:rPr>
          <w:rFonts w:ascii="Times New Roman" w:eastAsia="Times New Roman" w:hAnsi="Times New Roman" w:cs="Times New Roman"/>
          <w:sz w:val="24"/>
          <w:szCs w:val="24"/>
          <w14:ligatures w14:val="none"/>
        </w:rPr>
      </w:pPr>
    </w:p>
    <w:p w14:paraId="0AC1C43A" w14:textId="49D07E30" w:rsidR="001D5B99" w:rsidRPr="008272C4" w:rsidRDefault="001D5B99" w:rsidP="002558F8">
      <w:pPr>
        <w:spacing w:after="0" w:line="240" w:lineRule="auto"/>
        <w:jc w:val="both"/>
        <w:rPr>
          <w:rFonts w:ascii="Times New Roman" w:eastAsia="Times New Roman" w:hAnsi="Times New Roman" w:cs="Times New Roman"/>
          <w:sz w:val="24"/>
          <w:szCs w:val="24"/>
          <w:shd w:val="clear" w:color="auto" w:fill="FFFFFF"/>
          <w14:ligatures w14:val="none"/>
        </w:rPr>
      </w:pPr>
      <w:r w:rsidRPr="008272C4">
        <w:rPr>
          <w:rFonts w:ascii="Times New Roman" w:eastAsia="Times New Roman" w:hAnsi="Times New Roman" w:cs="Times New Roman"/>
          <w:b/>
          <w:bCs/>
          <w:sz w:val="24"/>
          <w:szCs w:val="24"/>
          <w14:ligatures w14:val="none"/>
        </w:rPr>
        <w:t>3</w:t>
      </w:r>
      <w:r w:rsidRPr="008272C4">
        <w:rPr>
          <w:rFonts w:ascii="Times New Roman" w:eastAsia="Times New Roman" w:hAnsi="Times New Roman" w:cs="Times New Roman"/>
          <w:sz w:val="24"/>
          <w:szCs w:val="24"/>
          <w14:ligatures w14:val="none"/>
        </w:rPr>
        <w:t xml:space="preserve">) </w:t>
      </w:r>
      <w:ins w:id="5" w:author="Kärt Voor" w:date="2024-11-12T09:21:00Z">
        <w:r w:rsidR="005A4717">
          <w:rPr>
            <w:rFonts w:ascii="Times New Roman" w:eastAsia="Times New Roman" w:hAnsi="Times New Roman" w:cs="Times New Roman"/>
            <w:sz w:val="24"/>
            <w:szCs w:val="24"/>
            <w14:ligatures w14:val="none"/>
          </w:rPr>
          <w:t xml:space="preserve">seaduse </w:t>
        </w:r>
      </w:ins>
      <w:del w:id="6" w:author="Kärt Voor" w:date="2024-11-12T09:21:00Z">
        <w:r w:rsidR="00A97A99" w:rsidRPr="008272C4" w:rsidDel="005A4717">
          <w:rPr>
            <w:rFonts w:ascii="Times New Roman" w:eastAsia="Times New Roman" w:hAnsi="Times New Roman" w:cs="Times New Roman"/>
            <w:sz w:val="24"/>
            <w:szCs w:val="24"/>
            <w14:ligatures w14:val="none"/>
          </w:rPr>
          <w:delText xml:space="preserve">peatüki </w:delText>
        </w:r>
      </w:del>
      <w:r w:rsidR="00A97A99" w:rsidRPr="008272C4">
        <w:rPr>
          <w:rFonts w:ascii="Times New Roman" w:eastAsia="Times New Roman" w:hAnsi="Times New Roman" w:cs="Times New Roman"/>
          <w:sz w:val="24"/>
          <w:szCs w:val="24"/>
          <w14:ligatures w14:val="none"/>
        </w:rPr>
        <w:t>1</w:t>
      </w:r>
      <w:r w:rsidR="00A97A99" w:rsidRPr="008272C4">
        <w:rPr>
          <w:rFonts w:ascii="Times New Roman" w:eastAsia="Times New Roman" w:hAnsi="Times New Roman" w:cs="Times New Roman"/>
          <w:sz w:val="24"/>
          <w:szCs w:val="24"/>
          <w:vertAlign w:val="superscript"/>
          <w14:ligatures w14:val="none"/>
        </w:rPr>
        <w:t>1</w:t>
      </w:r>
      <w:ins w:id="7" w:author="Kärt Voor" w:date="2024-11-12T09:21:00Z">
        <w:r w:rsidR="005A4717">
          <w:rPr>
            <w:rFonts w:ascii="Times New Roman" w:eastAsia="Times New Roman" w:hAnsi="Times New Roman" w:cs="Times New Roman"/>
            <w:sz w:val="24"/>
            <w:szCs w:val="24"/>
            <w14:ligatures w14:val="none"/>
          </w:rPr>
          <w:t>. peatüki</w:t>
        </w:r>
      </w:ins>
      <w:r w:rsidR="00A97A99" w:rsidRPr="008272C4">
        <w:rPr>
          <w:rFonts w:ascii="Times New Roman" w:eastAsia="Times New Roman" w:hAnsi="Times New Roman" w:cs="Times New Roman"/>
          <w:sz w:val="24"/>
          <w:szCs w:val="24"/>
          <w14:ligatures w14:val="none"/>
        </w:rPr>
        <w:t xml:space="preserve"> pealkirja </w:t>
      </w:r>
      <w:commentRangeStart w:id="8"/>
      <w:r w:rsidR="00724372" w:rsidRPr="008272C4">
        <w:rPr>
          <w:rFonts w:ascii="Times New Roman" w:eastAsia="Times New Roman" w:hAnsi="Times New Roman" w:cs="Times New Roman"/>
          <w:sz w:val="24"/>
          <w:szCs w:val="24"/>
          <w14:ligatures w14:val="none"/>
        </w:rPr>
        <w:t xml:space="preserve">ning </w:t>
      </w:r>
      <w:bookmarkStart w:id="9" w:name="_Hlk169264624"/>
      <w:r w:rsidR="00807054" w:rsidRPr="008272C4">
        <w:rPr>
          <w:rFonts w:ascii="Times New Roman" w:eastAsia="Times New Roman" w:hAnsi="Times New Roman" w:cs="Times New Roman"/>
          <w:sz w:val="24"/>
          <w:szCs w:val="24"/>
          <w14:ligatures w14:val="none"/>
        </w:rPr>
        <w:t>§</w:t>
      </w:r>
      <w:r w:rsidR="00724372" w:rsidRPr="008272C4">
        <w:rPr>
          <w:rFonts w:ascii="Times New Roman" w:eastAsia="Times New Roman" w:hAnsi="Times New Roman" w:cs="Times New Roman"/>
          <w:sz w:val="24"/>
          <w:szCs w:val="24"/>
          <w14:ligatures w14:val="none"/>
        </w:rPr>
        <w:t xml:space="preserve"> 2</w:t>
      </w:r>
      <w:r w:rsidR="00724372" w:rsidRPr="008272C4">
        <w:rPr>
          <w:rFonts w:ascii="Times New Roman" w:eastAsia="Times New Roman" w:hAnsi="Times New Roman" w:cs="Times New Roman"/>
          <w:sz w:val="24"/>
          <w:szCs w:val="24"/>
          <w:vertAlign w:val="superscript"/>
          <w14:ligatures w14:val="none"/>
        </w:rPr>
        <w:t>1</w:t>
      </w:r>
      <w:r w:rsidR="00724372" w:rsidRPr="008272C4">
        <w:rPr>
          <w:rFonts w:ascii="Times New Roman" w:eastAsia="Times New Roman" w:hAnsi="Times New Roman" w:cs="Times New Roman"/>
          <w:sz w:val="24"/>
          <w:szCs w:val="24"/>
          <w14:ligatures w14:val="none"/>
        </w:rPr>
        <w:t xml:space="preserve"> pealkirja </w:t>
      </w:r>
      <w:bookmarkEnd w:id="9"/>
      <w:r w:rsidR="00A97A99" w:rsidRPr="00015B7C">
        <w:rPr>
          <w:rFonts w:ascii="Times New Roman" w:eastAsia="Times New Roman" w:hAnsi="Times New Roman" w:cs="Times New Roman"/>
          <w:sz w:val="24"/>
          <w:szCs w:val="24"/>
          <w14:ligatures w14:val="none"/>
        </w:rPr>
        <w:t>täiendatakse pärast sõna „</w:t>
      </w:r>
      <w:r w:rsidR="00E64DC2">
        <w:rPr>
          <w:rFonts w:ascii="Times New Roman" w:eastAsia="Times New Roman" w:hAnsi="Times New Roman" w:cs="Times New Roman"/>
          <w:sz w:val="24"/>
          <w:szCs w:val="24"/>
          <w14:ligatures w14:val="none"/>
        </w:rPr>
        <w:t>BIOKÜTUSE</w:t>
      </w:r>
      <w:r w:rsidR="00A97A99" w:rsidRPr="00015B7C">
        <w:rPr>
          <w:rFonts w:ascii="Times New Roman" w:eastAsia="Times New Roman" w:hAnsi="Times New Roman" w:cs="Times New Roman"/>
          <w:sz w:val="24"/>
          <w:szCs w:val="24"/>
          <w14:ligatures w14:val="none"/>
        </w:rPr>
        <w:t>“ sõnadega „</w:t>
      </w:r>
      <w:r w:rsidR="00E64DC2">
        <w:rPr>
          <w:rFonts w:ascii="Times New Roman" w:eastAsia="Times New Roman" w:hAnsi="Times New Roman" w:cs="Times New Roman"/>
          <w:sz w:val="24"/>
          <w:szCs w:val="24"/>
          <w14:ligatures w14:val="none"/>
        </w:rPr>
        <w:t>JA KESTLIKE LENNUKIKÜTUSTE</w:t>
      </w:r>
      <w:commentRangeEnd w:id="8"/>
      <w:r w:rsidR="005A4717">
        <w:rPr>
          <w:rStyle w:val="Kommentaariviide"/>
        </w:rPr>
        <w:commentReference w:id="8"/>
      </w:r>
      <w:r w:rsidR="00A97A99" w:rsidRPr="00015B7C">
        <w:rPr>
          <w:rFonts w:ascii="Times New Roman" w:eastAsia="Times New Roman" w:hAnsi="Times New Roman" w:cs="Times New Roman"/>
          <w:sz w:val="24"/>
          <w:szCs w:val="24"/>
          <w14:ligatures w14:val="none"/>
        </w:rPr>
        <w:t>“</w:t>
      </w:r>
      <w:r w:rsidRPr="00015B7C">
        <w:rPr>
          <w:rFonts w:ascii="Times New Roman" w:eastAsia="Times New Roman" w:hAnsi="Times New Roman" w:cs="Times New Roman"/>
          <w:sz w:val="24"/>
          <w:szCs w:val="24"/>
          <w:shd w:val="clear" w:color="auto" w:fill="FFFFFF"/>
          <w14:ligatures w14:val="none"/>
        </w:rPr>
        <w:t>;</w:t>
      </w:r>
    </w:p>
    <w:p w14:paraId="4691915A" w14:textId="77777777" w:rsidR="001D5B99" w:rsidRPr="008272C4" w:rsidRDefault="001D5B99" w:rsidP="002558F8">
      <w:pPr>
        <w:spacing w:after="0" w:line="240" w:lineRule="auto"/>
        <w:jc w:val="both"/>
        <w:rPr>
          <w:rFonts w:ascii="Times New Roman" w:eastAsia="Times New Roman" w:hAnsi="Times New Roman" w:cs="Times New Roman"/>
          <w:kern w:val="0"/>
          <w:sz w:val="24"/>
          <w:szCs w:val="24"/>
          <w:highlight w:val="yellow"/>
          <w:lang w:eastAsia="et-EE"/>
          <w14:ligatures w14:val="none"/>
        </w:rPr>
      </w:pPr>
    </w:p>
    <w:p w14:paraId="598210F2" w14:textId="4207EEB8" w:rsidR="001D5B99" w:rsidRPr="008272C4" w:rsidRDefault="001D5B99" w:rsidP="002558F8">
      <w:pPr>
        <w:spacing w:after="0" w:line="240" w:lineRule="auto"/>
        <w:jc w:val="both"/>
        <w:rPr>
          <w:rFonts w:ascii="Times New Roman" w:eastAsia="Times New Roman" w:hAnsi="Times New Roman" w:cs="Times New Roman"/>
          <w:sz w:val="24"/>
          <w:szCs w:val="24"/>
          <w14:ligatures w14:val="none"/>
        </w:rPr>
      </w:pPr>
      <w:bookmarkStart w:id="10" w:name="_Hlk150351189"/>
      <w:r w:rsidRPr="008272C4">
        <w:rPr>
          <w:rFonts w:ascii="Times New Roman" w:eastAsia="Times New Roman" w:hAnsi="Times New Roman" w:cs="Times New Roman"/>
          <w:b/>
          <w:bCs/>
          <w:sz w:val="24"/>
          <w:szCs w:val="24"/>
          <w14:ligatures w14:val="none"/>
        </w:rPr>
        <w:t>4</w:t>
      </w:r>
      <w:r w:rsidRPr="008272C4">
        <w:rPr>
          <w:rFonts w:ascii="Times New Roman" w:eastAsia="Times New Roman" w:hAnsi="Times New Roman" w:cs="Times New Roman"/>
          <w:sz w:val="24"/>
          <w:szCs w:val="24"/>
          <w14:ligatures w14:val="none"/>
        </w:rPr>
        <w:t xml:space="preserve">) paragrahvi </w:t>
      </w:r>
      <w:r w:rsidR="0006575E" w:rsidRPr="008272C4">
        <w:rPr>
          <w:rFonts w:ascii="Times New Roman" w:eastAsia="Times New Roman" w:hAnsi="Times New Roman" w:cs="Times New Roman"/>
          <w:sz w:val="24"/>
          <w:szCs w:val="24"/>
          <w14:ligatures w14:val="none"/>
        </w:rPr>
        <w:t>2</w:t>
      </w:r>
      <w:r w:rsidR="0006575E" w:rsidRPr="008272C4">
        <w:rPr>
          <w:rFonts w:ascii="Times New Roman" w:eastAsia="Times New Roman" w:hAnsi="Times New Roman" w:cs="Times New Roman"/>
          <w:sz w:val="24"/>
          <w:szCs w:val="24"/>
          <w:vertAlign w:val="superscript"/>
          <w14:ligatures w14:val="none"/>
        </w:rPr>
        <w:t>1</w:t>
      </w:r>
      <w:r w:rsidR="0006575E" w:rsidRPr="008272C4">
        <w:rPr>
          <w:rFonts w:ascii="Times New Roman" w:eastAsia="Times New Roman" w:hAnsi="Times New Roman" w:cs="Times New Roman"/>
          <w:sz w:val="24"/>
          <w:szCs w:val="24"/>
          <w14:ligatures w14:val="none"/>
        </w:rPr>
        <w:t xml:space="preserve"> </w:t>
      </w:r>
      <w:del w:id="11" w:author="Kärt Voor" w:date="2024-11-12T09:38:00Z">
        <w:r w:rsidR="0006575E" w:rsidRPr="008272C4" w:rsidDel="00966CF8">
          <w:rPr>
            <w:rFonts w:ascii="Times New Roman" w:eastAsia="Times New Roman" w:hAnsi="Times New Roman" w:cs="Times New Roman"/>
            <w:sz w:val="24"/>
            <w:szCs w:val="24"/>
            <w14:ligatures w14:val="none"/>
          </w:rPr>
          <w:delText xml:space="preserve">lõiget 1 </w:delText>
        </w:r>
      </w:del>
      <w:r w:rsidR="0006575E" w:rsidRPr="008272C4">
        <w:rPr>
          <w:rFonts w:ascii="Times New Roman" w:eastAsia="Times New Roman" w:hAnsi="Times New Roman" w:cs="Times New Roman"/>
          <w:sz w:val="24"/>
          <w:szCs w:val="24"/>
          <w14:ligatures w14:val="none"/>
        </w:rPr>
        <w:t>täiendatakse lõi</w:t>
      </w:r>
      <w:r w:rsidR="008035A2">
        <w:rPr>
          <w:rFonts w:ascii="Times New Roman" w:eastAsia="Times New Roman" w:hAnsi="Times New Roman" w:cs="Times New Roman"/>
          <w:sz w:val="24"/>
          <w:szCs w:val="24"/>
          <w14:ligatures w14:val="none"/>
        </w:rPr>
        <w:t>g</w:t>
      </w:r>
      <w:r w:rsidR="0006575E" w:rsidRPr="008272C4">
        <w:rPr>
          <w:rFonts w:ascii="Times New Roman" w:eastAsia="Times New Roman" w:hAnsi="Times New Roman" w:cs="Times New Roman"/>
          <w:sz w:val="24"/>
          <w:szCs w:val="24"/>
          <w14:ligatures w14:val="none"/>
        </w:rPr>
        <w:t>e</w:t>
      </w:r>
      <w:r w:rsidR="008035A2">
        <w:rPr>
          <w:rFonts w:ascii="Times New Roman" w:eastAsia="Times New Roman" w:hAnsi="Times New Roman" w:cs="Times New Roman"/>
          <w:sz w:val="24"/>
          <w:szCs w:val="24"/>
          <w14:ligatures w14:val="none"/>
        </w:rPr>
        <w:t>te</w:t>
      </w:r>
      <w:r w:rsidR="0006575E" w:rsidRPr="008272C4">
        <w:rPr>
          <w:rFonts w:ascii="Times New Roman" w:eastAsia="Times New Roman" w:hAnsi="Times New Roman" w:cs="Times New Roman"/>
          <w:sz w:val="24"/>
          <w:szCs w:val="24"/>
          <w14:ligatures w14:val="none"/>
        </w:rPr>
        <w:t>ga 1</w:t>
      </w:r>
      <w:r w:rsidR="00727BCC" w:rsidRPr="008272C4">
        <w:rPr>
          <w:rFonts w:ascii="Times New Roman" w:eastAsia="Times New Roman" w:hAnsi="Times New Roman" w:cs="Times New Roman"/>
          <w:sz w:val="24"/>
          <w:szCs w:val="24"/>
          <w:vertAlign w:val="superscript"/>
          <w14:ligatures w14:val="none"/>
        </w:rPr>
        <w:t>2</w:t>
      </w:r>
      <w:r w:rsidR="00744079" w:rsidRPr="008272C4">
        <w:rPr>
          <w:rFonts w:ascii="Times New Roman" w:eastAsia="Times New Roman" w:hAnsi="Times New Roman" w:cs="Times New Roman"/>
          <w:sz w:val="24"/>
          <w:szCs w:val="24"/>
          <w:vertAlign w:val="superscript"/>
          <w14:ligatures w14:val="none"/>
        </w:rPr>
        <w:t xml:space="preserve"> </w:t>
      </w:r>
      <w:r w:rsidR="008035A2" w:rsidRPr="001D733B">
        <w:rPr>
          <w:rFonts w:ascii="Times New Roman" w:eastAsia="Times New Roman" w:hAnsi="Times New Roman" w:cs="Times New Roman"/>
          <w:sz w:val="24"/>
          <w:szCs w:val="24"/>
          <w14:ligatures w14:val="none"/>
        </w:rPr>
        <w:t>ja 1</w:t>
      </w:r>
      <w:r w:rsidR="008035A2" w:rsidRPr="008035A2">
        <w:rPr>
          <w:rFonts w:ascii="Times New Roman" w:eastAsia="Times New Roman" w:hAnsi="Times New Roman" w:cs="Times New Roman"/>
          <w:sz w:val="24"/>
          <w:szCs w:val="24"/>
          <w:vertAlign w:val="superscript"/>
          <w14:ligatures w14:val="none"/>
        </w:rPr>
        <w:t xml:space="preserve">3 </w:t>
      </w:r>
      <w:r w:rsidR="0006575E" w:rsidRPr="008272C4">
        <w:rPr>
          <w:rFonts w:ascii="Times New Roman" w:eastAsia="Times New Roman" w:hAnsi="Times New Roman" w:cs="Times New Roman"/>
          <w:sz w:val="24"/>
          <w:szCs w:val="24"/>
          <w14:ligatures w14:val="none"/>
        </w:rPr>
        <w:t>järgmises sõnastuses</w:t>
      </w:r>
      <w:r w:rsidRPr="008272C4">
        <w:rPr>
          <w:rFonts w:ascii="Times New Roman" w:eastAsia="Times New Roman" w:hAnsi="Times New Roman" w:cs="Times New Roman"/>
          <w:sz w:val="24"/>
          <w:szCs w:val="24"/>
          <w14:ligatures w14:val="none"/>
        </w:rPr>
        <w:t>:</w:t>
      </w:r>
    </w:p>
    <w:p w14:paraId="5C6F3C73" w14:textId="53681059" w:rsidR="007078C4" w:rsidRPr="008272C4" w:rsidRDefault="001D5B99" w:rsidP="002558F8">
      <w:pPr>
        <w:spacing w:after="0" w:line="240" w:lineRule="auto"/>
        <w:jc w:val="both"/>
        <w:rPr>
          <w:rFonts w:ascii="Times New Roman" w:eastAsia="Times New Roman" w:hAnsi="Times New Roman" w:cs="Times New Roman"/>
          <w:kern w:val="0"/>
          <w:sz w:val="24"/>
          <w:szCs w:val="24"/>
          <w:shd w:val="clear" w:color="auto" w:fill="FFFFFF"/>
          <w:vertAlign w:val="superscript"/>
          <w:lang w:eastAsia="et-EE"/>
          <w14:ligatures w14:val="none"/>
        </w:rPr>
      </w:pPr>
      <w:r w:rsidRPr="008272C4">
        <w:rPr>
          <w:rFonts w:ascii="Times New Roman" w:eastAsia="Times New Roman" w:hAnsi="Times New Roman" w:cs="Times New Roman"/>
          <w:sz w:val="24"/>
          <w:szCs w:val="24"/>
          <w14:ligatures w14:val="none"/>
        </w:rPr>
        <w:t>„</w:t>
      </w:r>
      <w:r w:rsidR="0006575E" w:rsidRPr="008272C4">
        <w:rPr>
          <w:rFonts w:ascii="Times New Roman" w:eastAsia="Times New Roman" w:hAnsi="Times New Roman" w:cs="Times New Roman"/>
          <w:sz w:val="24"/>
          <w:szCs w:val="24"/>
          <w14:ligatures w14:val="none"/>
        </w:rPr>
        <w:t>(</w:t>
      </w:r>
      <w:r w:rsidR="00514F0E" w:rsidRPr="008272C4">
        <w:rPr>
          <w:rFonts w:ascii="Times New Roman" w:eastAsia="Times New Roman" w:hAnsi="Times New Roman" w:cs="Times New Roman"/>
          <w:sz w:val="24"/>
          <w:szCs w:val="24"/>
          <w14:ligatures w14:val="none"/>
        </w:rPr>
        <w:t>1</w:t>
      </w:r>
      <w:r w:rsidR="00514F0E" w:rsidRPr="008272C4">
        <w:rPr>
          <w:rFonts w:ascii="Times New Roman" w:eastAsia="Times New Roman" w:hAnsi="Times New Roman" w:cs="Times New Roman"/>
          <w:sz w:val="24"/>
          <w:szCs w:val="24"/>
          <w:vertAlign w:val="superscript"/>
          <w14:ligatures w14:val="none"/>
        </w:rPr>
        <w:t>2</w:t>
      </w:r>
      <w:r w:rsidR="0006575E" w:rsidRPr="008272C4">
        <w:rPr>
          <w:rFonts w:ascii="Times New Roman" w:eastAsia="Times New Roman" w:hAnsi="Times New Roman" w:cs="Times New Roman"/>
          <w:sz w:val="24"/>
          <w:szCs w:val="24"/>
          <w14:ligatures w14:val="none"/>
        </w:rPr>
        <w:t xml:space="preserve">) Kestlike lennukikütuste tarbimisse lubamisel </w:t>
      </w:r>
      <w:r w:rsidR="00CE209B">
        <w:rPr>
          <w:rFonts w:ascii="Times New Roman" w:eastAsia="Times New Roman" w:hAnsi="Times New Roman" w:cs="Times New Roman"/>
          <w:sz w:val="24"/>
          <w:szCs w:val="24"/>
          <w14:ligatures w14:val="none"/>
        </w:rPr>
        <w:t xml:space="preserve">peab lähtuma </w:t>
      </w:r>
      <w:r w:rsidR="0006575E" w:rsidRPr="008272C4">
        <w:rPr>
          <w:rFonts w:ascii="Times New Roman" w:eastAsia="Times New Roman" w:hAnsi="Times New Roman" w:cs="Times New Roman"/>
          <w:sz w:val="24"/>
          <w:szCs w:val="24"/>
          <w14:ligatures w14:val="none"/>
        </w:rPr>
        <w:t xml:space="preserve"> Euroopa Parlamendi ja nõukogu määruse (EL) 2023/2405 </w:t>
      </w:r>
      <w:r w:rsidR="00281919">
        <w:rPr>
          <w:rFonts w:ascii="Times New Roman" w:eastAsia="Times New Roman" w:hAnsi="Times New Roman" w:cs="Times New Roman"/>
          <w:sz w:val="24"/>
          <w:szCs w:val="24"/>
          <w14:ligatures w14:val="none"/>
        </w:rPr>
        <w:t xml:space="preserve">artiklis 4 ja </w:t>
      </w:r>
      <w:r w:rsidR="0006575E" w:rsidRPr="008272C4">
        <w:rPr>
          <w:rFonts w:ascii="Times New Roman" w:eastAsia="Times New Roman" w:hAnsi="Times New Roman" w:cs="Times New Roman"/>
          <w:sz w:val="24"/>
          <w:szCs w:val="24"/>
          <w14:ligatures w14:val="none"/>
        </w:rPr>
        <w:t xml:space="preserve">I lisas </w:t>
      </w:r>
      <w:commentRangeStart w:id="12"/>
      <w:r w:rsidR="0006575E" w:rsidRPr="008272C4">
        <w:rPr>
          <w:rFonts w:ascii="Times New Roman" w:eastAsia="Times New Roman" w:hAnsi="Times New Roman" w:cs="Times New Roman"/>
          <w:sz w:val="24"/>
          <w:szCs w:val="24"/>
          <w14:ligatures w14:val="none"/>
        </w:rPr>
        <w:t>määratletud</w:t>
      </w:r>
      <w:commentRangeEnd w:id="12"/>
      <w:r w:rsidR="000A09DA">
        <w:rPr>
          <w:rStyle w:val="Kommentaariviide"/>
        </w:rPr>
        <w:commentReference w:id="12"/>
      </w:r>
      <w:r w:rsidR="0006575E" w:rsidRPr="008272C4">
        <w:rPr>
          <w:rFonts w:ascii="Times New Roman" w:eastAsia="Times New Roman" w:hAnsi="Times New Roman" w:cs="Times New Roman"/>
          <w:sz w:val="24"/>
          <w:szCs w:val="24"/>
          <w14:ligatures w14:val="none"/>
        </w:rPr>
        <w:t xml:space="preserve"> kestliku lennukikütuse osakaalu</w:t>
      </w:r>
      <w:r w:rsidR="00281919">
        <w:rPr>
          <w:rFonts w:ascii="Times New Roman" w:eastAsia="Times New Roman" w:hAnsi="Times New Roman" w:cs="Times New Roman"/>
          <w:sz w:val="24"/>
          <w:szCs w:val="24"/>
          <w14:ligatures w14:val="none"/>
        </w:rPr>
        <w:t xml:space="preserve"> nõudest</w:t>
      </w:r>
      <w:r w:rsidRPr="008272C4">
        <w:rPr>
          <w:rFonts w:ascii="Times New Roman" w:eastAsia="Times New Roman" w:hAnsi="Times New Roman" w:cs="Times New Roman"/>
          <w:sz w:val="24"/>
          <w:szCs w:val="24"/>
          <w14:ligatures w14:val="none"/>
        </w:rPr>
        <w:t>.</w:t>
      </w:r>
      <w:r w:rsidR="007078C4" w:rsidRPr="008272C4">
        <w:rPr>
          <w:rFonts w:ascii="Times New Roman" w:eastAsia="Times New Roman" w:hAnsi="Times New Roman" w:cs="Times New Roman"/>
          <w:sz w:val="24"/>
          <w:szCs w:val="24"/>
          <w14:ligatures w14:val="none"/>
        </w:rPr>
        <w:t xml:space="preserve"> Kestliku lennukikütuse osakaalu nõuet ei rakendata kütuse puhul, mis on tarbimisse lubatud </w:t>
      </w:r>
      <w:commentRangeStart w:id="13"/>
      <w:r w:rsidR="007078C4" w:rsidRPr="008272C4">
        <w:rPr>
          <w:rFonts w:ascii="Times New Roman" w:eastAsia="Times New Roman" w:hAnsi="Times New Roman" w:cs="Times New Roman"/>
          <w:sz w:val="24"/>
          <w:szCs w:val="24"/>
          <w14:ligatures w14:val="none"/>
        </w:rPr>
        <w:t>vedelkütusevaru seaduse § 7 lõikes 2 nimetatud korralduse alusel</w:t>
      </w:r>
      <w:commentRangeEnd w:id="13"/>
      <w:r w:rsidR="00966CF8">
        <w:rPr>
          <w:rStyle w:val="Kommentaariviide"/>
        </w:rPr>
        <w:commentReference w:id="13"/>
      </w:r>
      <w:r w:rsidR="007078C4" w:rsidRPr="008272C4">
        <w:rPr>
          <w:rFonts w:ascii="Times New Roman" w:eastAsia="Times New Roman" w:hAnsi="Times New Roman" w:cs="Times New Roman"/>
          <w:sz w:val="24"/>
          <w:szCs w:val="24"/>
          <w14:ligatures w14:val="none"/>
        </w:rPr>
        <w:t>.</w:t>
      </w:r>
    </w:p>
    <w:p w14:paraId="06D74D8B" w14:textId="77777777" w:rsidR="001D733B" w:rsidRDefault="001D733B" w:rsidP="002558F8">
      <w:pPr>
        <w:spacing w:after="0" w:line="240" w:lineRule="auto"/>
        <w:jc w:val="both"/>
        <w:rPr>
          <w:rFonts w:ascii="Times New Roman" w:eastAsia="Times New Roman" w:hAnsi="Times New Roman" w:cs="Times New Roman"/>
          <w:kern w:val="0"/>
          <w:sz w:val="24"/>
          <w:szCs w:val="24"/>
          <w:shd w:val="clear" w:color="auto" w:fill="FFFFFF"/>
          <w:lang w:eastAsia="et-EE"/>
          <w14:ligatures w14:val="none"/>
        </w:rPr>
      </w:pPr>
    </w:p>
    <w:p w14:paraId="4086D484" w14:textId="51C5D9AE" w:rsidR="007078C4" w:rsidRPr="001D733B" w:rsidRDefault="008035A2" w:rsidP="002558F8">
      <w:pPr>
        <w:spacing w:after="0" w:line="240" w:lineRule="auto"/>
        <w:jc w:val="both"/>
        <w:rPr>
          <w:rFonts w:ascii="Times New Roman" w:eastAsia="Times New Roman" w:hAnsi="Times New Roman" w:cs="Times New Roman"/>
          <w:kern w:val="0"/>
          <w:sz w:val="24"/>
          <w:szCs w:val="24"/>
          <w:shd w:val="clear" w:color="auto" w:fill="FFFFFF"/>
          <w:lang w:eastAsia="et-EE"/>
          <w14:ligatures w14:val="none"/>
        </w:rPr>
      </w:pPr>
      <w:r>
        <w:rPr>
          <w:rFonts w:ascii="Times New Roman" w:eastAsia="Times New Roman" w:hAnsi="Times New Roman" w:cs="Times New Roman"/>
          <w:kern w:val="0"/>
          <w:sz w:val="24"/>
          <w:szCs w:val="24"/>
          <w:shd w:val="clear" w:color="auto" w:fill="FFFFFF"/>
          <w:lang w:eastAsia="et-EE"/>
          <w14:ligatures w14:val="none"/>
        </w:rPr>
        <w:t>(1</w:t>
      </w:r>
      <w:r w:rsidRPr="001D733B">
        <w:rPr>
          <w:rFonts w:ascii="Times New Roman" w:eastAsia="Times New Roman" w:hAnsi="Times New Roman" w:cs="Times New Roman"/>
          <w:kern w:val="0"/>
          <w:sz w:val="24"/>
          <w:szCs w:val="24"/>
          <w:shd w:val="clear" w:color="auto" w:fill="FFFFFF"/>
          <w:vertAlign w:val="superscript"/>
          <w:lang w:eastAsia="et-EE"/>
          <w14:ligatures w14:val="none"/>
        </w:rPr>
        <w:t>3</w:t>
      </w:r>
      <w:r>
        <w:rPr>
          <w:rFonts w:ascii="Times New Roman" w:eastAsia="Times New Roman" w:hAnsi="Times New Roman" w:cs="Times New Roman"/>
          <w:kern w:val="0"/>
          <w:sz w:val="24"/>
          <w:szCs w:val="24"/>
          <w:shd w:val="clear" w:color="auto" w:fill="FFFFFF"/>
          <w:lang w:eastAsia="et-EE"/>
          <w14:ligatures w14:val="none"/>
        </w:rPr>
        <w:t xml:space="preserve">) </w:t>
      </w:r>
      <w:r w:rsidR="00B25E48">
        <w:rPr>
          <w:rFonts w:ascii="Times New Roman" w:eastAsia="Times New Roman" w:hAnsi="Times New Roman" w:cs="Times New Roman"/>
          <w:kern w:val="0"/>
          <w:sz w:val="24"/>
          <w:szCs w:val="24"/>
          <w:shd w:val="clear" w:color="auto" w:fill="FFFFFF"/>
          <w:lang w:eastAsia="et-EE"/>
          <w14:ligatures w14:val="none"/>
        </w:rPr>
        <w:t>L</w:t>
      </w:r>
      <w:r w:rsidRPr="001D733B">
        <w:rPr>
          <w:rFonts w:ascii="Times New Roman" w:eastAsia="Times New Roman" w:hAnsi="Times New Roman" w:cs="Times New Roman"/>
          <w:kern w:val="0"/>
          <w:sz w:val="24"/>
          <w:szCs w:val="24"/>
          <w:shd w:val="clear" w:color="auto" w:fill="FFFFFF"/>
          <w:lang w:eastAsia="et-EE"/>
          <w14:ligatures w14:val="none"/>
        </w:rPr>
        <w:t xml:space="preserve">ennukikütuse tarnija, kellel on tekkinud </w:t>
      </w:r>
      <w:r w:rsidR="00B25E48" w:rsidRPr="008035A2">
        <w:rPr>
          <w:rFonts w:ascii="Times New Roman" w:eastAsia="Times New Roman" w:hAnsi="Times New Roman" w:cs="Times New Roman"/>
          <w:kern w:val="0"/>
          <w:sz w:val="24"/>
          <w:szCs w:val="24"/>
          <w:shd w:val="clear" w:color="auto" w:fill="FFFFFF"/>
          <w:lang w:eastAsia="et-EE"/>
          <w14:ligatures w14:val="none"/>
        </w:rPr>
        <w:t>Euroopa Parlamendi ja nõukogu määruse (EL) 2023/2405</w:t>
      </w:r>
      <w:r w:rsidR="00B25E48">
        <w:rPr>
          <w:rFonts w:ascii="Times New Roman" w:eastAsia="Times New Roman" w:hAnsi="Times New Roman" w:cs="Times New Roman"/>
          <w:kern w:val="0"/>
          <w:sz w:val="24"/>
          <w:szCs w:val="24"/>
          <w:shd w:val="clear" w:color="auto" w:fill="FFFFFF"/>
          <w:lang w:eastAsia="et-EE"/>
          <w14:ligatures w14:val="none"/>
        </w:rPr>
        <w:t xml:space="preserve"> </w:t>
      </w:r>
      <w:r w:rsidRPr="001D733B">
        <w:rPr>
          <w:rFonts w:ascii="Times New Roman" w:eastAsia="Times New Roman" w:hAnsi="Times New Roman" w:cs="Times New Roman"/>
          <w:kern w:val="0"/>
          <w:sz w:val="24"/>
          <w:szCs w:val="24"/>
          <w:shd w:val="clear" w:color="auto" w:fill="FFFFFF"/>
          <w:lang w:eastAsia="et-EE"/>
          <w14:ligatures w14:val="none"/>
        </w:rPr>
        <w:t xml:space="preserve">artiklis 4 </w:t>
      </w:r>
      <w:r w:rsidR="00501117">
        <w:rPr>
          <w:rFonts w:ascii="Times New Roman" w:eastAsia="Times New Roman" w:hAnsi="Times New Roman" w:cs="Times New Roman"/>
          <w:kern w:val="0"/>
          <w:sz w:val="24"/>
          <w:szCs w:val="24"/>
          <w:shd w:val="clear" w:color="auto" w:fill="FFFFFF"/>
          <w:lang w:eastAsia="et-EE"/>
          <w14:ligatures w14:val="none"/>
        </w:rPr>
        <w:t xml:space="preserve">ja I lisas </w:t>
      </w:r>
      <w:r w:rsidR="00CE209B">
        <w:rPr>
          <w:rFonts w:ascii="Times New Roman" w:eastAsia="Times New Roman" w:hAnsi="Times New Roman" w:cs="Times New Roman"/>
          <w:kern w:val="0"/>
          <w:sz w:val="24"/>
          <w:szCs w:val="24"/>
          <w:shd w:val="clear" w:color="auto" w:fill="FFFFFF"/>
          <w:lang w:eastAsia="et-EE"/>
          <w14:ligatures w14:val="none"/>
        </w:rPr>
        <w:t xml:space="preserve">kehtestatud </w:t>
      </w:r>
      <w:r w:rsidR="00B6552B">
        <w:rPr>
          <w:rFonts w:ascii="Times New Roman" w:eastAsia="Times New Roman" w:hAnsi="Times New Roman" w:cs="Times New Roman"/>
          <w:kern w:val="0"/>
          <w:sz w:val="24"/>
          <w:szCs w:val="24"/>
          <w:shd w:val="clear" w:color="auto" w:fill="FFFFFF"/>
          <w:lang w:eastAsia="et-EE"/>
          <w14:ligatures w14:val="none"/>
        </w:rPr>
        <w:t xml:space="preserve">kestlike lennukikütuste </w:t>
      </w:r>
      <w:r w:rsidRPr="001D733B">
        <w:rPr>
          <w:rFonts w:ascii="Times New Roman" w:eastAsia="Times New Roman" w:hAnsi="Times New Roman" w:cs="Times New Roman"/>
          <w:kern w:val="0"/>
          <w:sz w:val="24"/>
          <w:szCs w:val="24"/>
          <w:shd w:val="clear" w:color="auto" w:fill="FFFFFF"/>
          <w:lang w:eastAsia="et-EE"/>
          <w14:ligatures w14:val="none"/>
        </w:rPr>
        <w:t xml:space="preserve">miinimumosakaalu suhtes kehtestatud kohustuste </w:t>
      </w:r>
      <w:commentRangeStart w:id="14"/>
      <w:r w:rsidRPr="001D733B">
        <w:rPr>
          <w:rFonts w:ascii="Times New Roman" w:eastAsia="Times New Roman" w:hAnsi="Times New Roman" w:cs="Times New Roman"/>
          <w:kern w:val="0"/>
          <w:sz w:val="24"/>
          <w:szCs w:val="24"/>
          <w:shd w:val="clear" w:color="auto" w:fill="FFFFFF"/>
          <w:lang w:eastAsia="et-EE"/>
          <w14:ligatures w14:val="none"/>
        </w:rPr>
        <w:t>täitmisel puudujääk</w:t>
      </w:r>
      <w:commentRangeEnd w:id="14"/>
      <w:r w:rsidR="000A09DA">
        <w:rPr>
          <w:rStyle w:val="Kommentaariviide"/>
        </w:rPr>
        <w:commentReference w:id="14"/>
      </w:r>
      <w:r w:rsidRPr="001D733B">
        <w:rPr>
          <w:rFonts w:ascii="Times New Roman" w:eastAsia="Times New Roman" w:hAnsi="Times New Roman" w:cs="Times New Roman"/>
          <w:kern w:val="0"/>
          <w:sz w:val="24"/>
          <w:szCs w:val="24"/>
          <w:shd w:val="clear" w:color="auto" w:fill="FFFFFF"/>
          <w:lang w:eastAsia="et-EE"/>
          <w14:ligatures w14:val="none"/>
        </w:rPr>
        <w:t xml:space="preserve">, </w:t>
      </w:r>
      <w:r w:rsidR="00B6552B">
        <w:rPr>
          <w:rFonts w:ascii="Times New Roman" w:eastAsia="Times New Roman" w:hAnsi="Times New Roman" w:cs="Times New Roman"/>
          <w:kern w:val="0"/>
          <w:sz w:val="24"/>
          <w:szCs w:val="24"/>
          <w:shd w:val="clear" w:color="auto" w:fill="FFFFFF"/>
          <w:lang w:eastAsia="et-EE"/>
          <w14:ligatures w14:val="none"/>
        </w:rPr>
        <w:t xml:space="preserve">peab </w:t>
      </w:r>
      <w:r w:rsidRPr="001D733B">
        <w:rPr>
          <w:rFonts w:ascii="Times New Roman" w:eastAsia="Times New Roman" w:hAnsi="Times New Roman" w:cs="Times New Roman"/>
          <w:kern w:val="0"/>
          <w:sz w:val="24"/>
          <w:szCs w:val="24"/>
          <w:shd w:val="clear" w:color="auto" w:fill="FFFFFF"/>
          <w:lang w:eastAsia="et-EE"/>
          <w14:ligatures w14:val="none"/>
        </w:rPr>
        <w:t>tarni</w:t>
      </w:r>
      <w:r w:rsidR="00B6552B">
        <w:rPr>
          <w:rFonts w:ascii="Times New Roman" w:eastAsia="Times New Roman" w:hAnsi="Times New Roman" w:cs="Times New Roman"/>
          <w:kern w:val="0"/>
          <w:sz w:val="24"/>
          <w:szCs w:val="24"/>
          <w:shd w:val="clear" w:color="auto" w:fill="FFFFFF"/>
          <w:lang w:eastAsia="et-EE"/>
          <w14:ligatures w14:val="none"/>
        </w:rPr>
        <w:t>ma</w:t>
      </w:r>
      <w:r w:rsidRPr="001D733B">
        <w:rPr>
          <w:rFonts w:ascii="Times New Roman" w:eastAsia="Times New Roman" w:hAnsi="Times New Roman" w:cs="Times New Roman"/>
          <w:kern w:val="0"/>
          <w:sz w:val="24"/>
          <w:szCs w:val="24"/>
          <w:shd w:val="clear" w:color="auto" w:fill="FFFFFF"/>
          <w:lang w:eastAsia="et-EE"/>
          <w14:ligatures w14:val="none"/>
        </w:rPr>
        <w:t xml:space="preserve"> järgmisel aruandeperioodil turule lisaks asjaomase aruandeperioodi kohustuslikule lennukikütuse kogusele ka kütusekoguse, mis on võrdne selle puudujäägiga</w:t>
      </w:r>
      <w:r w:rsidR="009E315F">
        <w:rPr>
          <w:rFonts w:ascii="Times New Roman" w:eastAsia="Times New Roman" w:hAnsi="Times New Roman" w:cs="Times New Roman"/>
          <w:kern w:val="0"/>
          <w:sz w:val="24"/>
          <w:szCs w:val="24"/>
          <w:shd w:val="clear" w:color="auto" w:fill="FFFFFF"/>
          <w:lang w:eastAsia="et-EE"/>
          <w14:ligatures w14:val="none"/>
        </w:rPr>
        <w:t>,</w:t>
      </w:r>
      <w:r>
        <w:rPr>
          <w:rFonts w:ascii="Times New Roman" w:eastAsia="Times New Roman" w:hAnsi="Times New Roman" w:cs="Times New Roman"/>
          <w:kern w:val="0"/>
          <w:sz w:val="24"/>
          <w:szCs w:val="24"/>
          <w:shd w:val="clear" w:color="auto" w:fill="FFFFFF"/>
          <w:lang w:eastAsia="et-EE"/>
          <w14:ligatures w14:val="none"/>
        </w:rPr>
        <w:t xml:space="preserve"> </w:t>
      </w:r>
      <w:bookmarkStart w:id="15" w:name="_Hlk180133691"/>
      <w:r w:rsidR="00B6552B">
        <w:rPr>
          <w:rFonts w:ascii="Times New Roman" w:eastAsia="Times New Roman" w:hAnsi="Times New Roman" w:cs="Times New Roman"/>
          <w:kern w:val="0"/>
          <w:sz w:val="24"/>
          <w:szCs w:val="24"/>
          <w:shd w:val="clear" w:color="auto" w:fill="FFFFFF"/>
          <w:lang w:eastAsia="et-EE"/>
          <w14:ligatures w14:val="none"/>
        </w:rPr>
        <w:t xml:space="preserve">arvestades </w:t>
      </w:r>
      <w:r w:rsidRPr="008035A2">
        <w:rPr>
          <w:rFonts w:ascii="Times New Roman" w:eastAsia="Times New Roman" w:hAnsi="Times New Roman" w:cs="Times New Roman"/>
          <w:kern w:val="0"/>
          <w:sz w:val="24"/>
          <w:szCs w:val="24"/>
          <w:shd w:val="clear" w:color="auto" w:fill="FFFFFF"/>
          <w:lang w:eastAsia="et-EE"/>
          <w14:ligatures w14:val="none"/>
        </w:rPr>
        <w:t>Euroopa Parlamendi ja nõukogu määruse (EL) 2023/2405</w:t>
      </w:r>
      <w:bookmarkEnd w:id="15"/>
      <w:r w:rsidRPr="008035A2">
        <w:rPr>
          <w:rFonts w:ascii="Times New Roman" w:eastAsia="Times New Roman" w:hAnsi="Times New Roman" w:cs="Times New Roman"/>
          <w:kern w:val="0"/>
          <w:sz w:val="24"/>
          <w:szCs w:val="24"/>
          <w:shd w:val="clear" w:color="auto" w:fill="FFFFFF"/>
          <w:lang w:eastAsia="et-EE"/>
          <w14:ligatures w14:val="none"/>
        </w:rPr>
        <w:t xml:space="preserve"> artikli</w:t>
      </w:r>
      <w:r>
        <w:rPr>
          <w:rFonts w:ascii="Times New Roman" w:eastAsia="Times New Roman" w:hAnsi="Times New Roman" w:cs="Times New Roman"/>
          <w:kern w:val="0"/>
          <w:sz w:val="24"/>
          <w:szCs w:val="24"/>
          <w:shd w:val="clear" w:color="auto" w:fill="FFFFFF"/>
          <w:lang w:eastAsia="et-EE"/>
          <w14:ligatures w14:val="none"/>
        </w:rPr>
        <w:t xml:space="preserve"> 12 lõike 8 kohas</w:t>
      </w:r>
      <w:r w:rsidR="00B6552B">
        <w:rPr>
          <w:rFonts w:ascii="Times New Roman" w:eastAsia="Times New Roman" w:hAnsi="Times New Roman" w:cs="Times New Roman"/>
          <w:kern w:val="0"/>
          <w:sz w:val="24"/>
          <w:szCs w:val="24"/>
          <w:shd w:val="clear" w:color="auto" w:fill="FFFFFF"/>
          <w:lang w:eastAsia="et-EE"/>
          <w14:ligatures w14:val="none"/>
        </w:rPr>
        <w:t>t erandit sünteetiliste kütuse osas.</w:t>
      </w:r>
      <w:r w:rsidR="00B345B8">
        <w:rPr>
          <w:rFonts w:ascii="Times New Roman" w:eastAsia="Times New Roman" w:hAnsi="Times New Roman" w:cs="Times New Roman"/>
          <w:kern w:val="0"/>
          <w:sz w:val="24"/>
          <w:szCs w:val="24"/>
          <w:shd w:val="clear" w:color="auto" w:fill="FFFFFF"/>
          <w:lang w:eastAsia="et-EE"/>
          <w14:ligatures w14:val="none"/>
        </w:rPr>
        <w:t>“</w:t>
      </w:r>
      <w:commentRangeStart w:id="16"/>
      <w:ins w:id="17" w:author="Kärt Voor" w:date="2024-11-12T09:48:00Z">
        <w:r w:rsidR="000A09DA">
          <w:rPr>
            <w:rFonts w:ascii="Times New Roman" w:eastAsia="Times New Roman" w:hAnsi="Times New Roman" w:cs="Times New Roman"/>
            <w:kern w:val="0"/>
            <w:sz w:val="24"/>
            <w:szCs w:val="24"/>
            <w:shd w:val="clear" w:color="auto" w:fill="FFFFFF"/>
            <w:lang w:eastAsia="et-EE"/>
            <w14:ligatures w14:val="none"/>
          </w:rPr>
          <w:t>;</w:t>
        </w:r>
      </w:ins>
      <w:del w:id="18" w:author="Kärt Voor" w:date="2024-11-12T09:48:00Z">
        <w:r w:rsidR="00B345B8" w:rsidDel="000A09DA">
          <w:rPr>
            <w:rFonts w:ascii="Times New Roman" w:eastAsia="Times New Roman" w:hAnsi="Times New Roman" w:cs="Times New Roman"/>
            <w:kern w:val="0"/>
            <w:sz w:val="24"/>
            <w:szCs w:val="24"/>
            <w:shd w:val="clear" w:color="auto" w:fill="FFFFFF"/>
            <w:lang w:eastAsia="et-EE"/>
            <w14:ligatures w14:val="none"/>
          </w:rPr>
          <w:delText>.</w:delText>
        </w:r>
      </w:del>
      <w:commentRangeEnd w:id="16"/>
      <w:r w:rsidR="000A09DA">
        <w:rPr>
          <w:rStyle w:val="Kommentaariviide"/>
        </w:rPr>
        <w:commentReference w:id="16"/>
      </w:r>
    </w:p>
    <w:p w14:paraId="2A42F6F4" w14:textId="77777777" w:rsidR="001D733B" w:rsidRDefault="001D733B" w:rsidP="002558F8">
      <w:pPr>
        <w:spacing w:after="0" w:line="240" w:lineRule="auto"/>
        <w:jc w:val="both"/>
        <w:rPr>
          <w:rFonts w:ascii="Times New Roman" w:eastAsia="Times New Roman" w:hAnsi="Times New Roman" w:cs="Times New Roman"/>
          <w:b/>
          <w:bCs/>
          <w:kern w:val="0"/>
          <w:sz w:val="24"/>
          <w:szCs w:val="24"/>
          <w:shd w:val="clear" w:color="auto" w:fill="FFFFFF"/>
          <w:lang w:eastAsia="et-EE"/>
          <w14:ligatures w14:val="none"/>
        </w:rPr>
      </w:pPr>
    </w:p>
    <w:p w14:paraId="6A7D0A30" w14:textId="3439D8E7" w:rsidR="0093265D" w:rsidRPr="008272C4" w:rsidRDefault="00667603" w:rsidP="002558F8">
      <w:pPr>
        <w:spacing w:after="0" w:line="240" w:lineRule="auto"/>
        <w:jc w:val="both"/>
        <w:rPr>
          <w:rFonts w:ascii="Times New Roman" w:eastAsia="Times New Roman" w:hAnsi="Times New Roman" w:cs="Times New Roman"/>
          <w:kern w:val="0"/>
          <w:sz w:val="24"/>
          <w:szCs w:val="24"/>
          <w:shd w:val="clear" w:color="auto" w:fill="FFFFFF"/>
          <w:lang w:eastAsia="et-EE"/>
          <w14:ligatures w14:val="none"/>
        </w:rPr>
      </w:pPr>
      <w:r w:rsidRPr="008272C4">
        <w:rPr>
          <w:rFonts w:ascii="Times New Roman" w:eastAsia="Times New Roman" w:hAnsi="Times New Roman" w:cs="Times New Roman"/>
          <w:b/>
          <w:bCs/>
          <w:kern w:val="0"/>
          <w:sz w:val="24"/>
          <w:szCs w:val="24"/>
          <w:shd w:val="clear" w:color="auto" w:fill="FFFFFF"/>
          <w:lang w:eastAsia="et-EE"/>
          <w14:ligatures w14:val="none"/>
        </w:rPr>
        <w:t>5</w:t>
      </w:r>
      <w:r w:rsidR="0093265D" w:rsidRPr="008272C4">
        <w:rPr>
          <w:rFonts w:ascii="Times New Roman" w:eastAsia="Times New Roman" w:hAnsi="Times New Roman" w:cs="Times New Roman"/>
          <w:b/>
          <w:bCs/>
          <w:kern w:val="0"/>
          <w:sz w:val="24"/>
          <w:szCs w:val="24"/>
          <w:shd w:val="clear" w:color="auto" w:fill="FFFFFF"/>
          <w:lang w:eastAsia="et-EE"/>
          <w14:ligatures w14:val="none"/>
        </w:rPr>
        <w:t>)</w:t>
      </w:r>
      <w:r w:rsidR="0093265D" w:rsidRPr="008272C4">
        <w:rPr>
          <w:rFonts w:ascii="Times New Roman" w:eastAsia="Times New Roman" w:hAnsi="Times New Roman" w:cs="Times New Roman"/>
          <w:kern w:val="0"/>
          <w:sz w:val="24"/>
          <w:szCs w:val="24"/>
          <w:shd w:val="clear" w:color="auto" w:fill="FFFFFF"/>
          <w:lang w:eastAsia="et-EE"/>
          <w14:ligatures w14:val="none"/>
        </w:rPr>
        <w:t xml:space="preserve"> paragrahv 2</w:t>
      </w:r>
      <w:r w:rsidR="0093265D" w:rsidRPr="008272C4">
        <w:rPr>
          <w:rFonts w:ascii="Times New Roman" w:eastAsia="Times New Roman" w:hAnsi="Times New Roman" w:cs="Times New Roman"/>
          <w:kern w:val="0"/>
          <w:sz w:val="24"/>
          <w:szCs w:val="24"/>
          <w:shd w:val="clear" w:color="auto" w:fill="FFFFFF"/>
          <w:vertAlign w:val="superscript"/>
          <w:lang w:eastAsia="et-EE"/>
          <w14:ligatures w14:val="none"/>
        </w:rPr>
        <w:t xml:space="preserve">3 </w:t>
      </w:r>
      <w:r w:rsidR="0093265D" w:rsidRPr="008272C4">
        <w:rPr>
          <w:rFonts w:ascii="Times New Roman" w:eastAsia="Times New Roman" w:hAnsi="Times New Roman" w:cs="Times New Roman"/>
          <w:kern w:val="0"/>
          <w:sz w:val="24"/>
          <w:szCs w:val="24"/>
          <w:shd w:val="clear" w:color="auto" w:fill="FFFFFF"/>
          <w:lang w:eastAsia="et-EE"/>
          <w14:ligatures w14:val="none"/>
        </w:rPr>
        <w:t>muudetakse ja sõnastatakse järgmiselt:</w:t>
      </w:r>
    </w:p>
    <w:p w14:paraId="7F679F15" w14:textId="36F52589" w:rsidR="0070452F" w:rsidRPr="008272C4" w:rsidRDefault="0070452F" w:rsidP="002558F8">
      <w:pPr>
        <w:spacing w:after="0" w:line="240" w:lineRule="auto"/>
        <w:jc w:val="both"/>
        <w:rPr>
          <w:rFonts w:ascii="Times New Roman" w:eastAsia="Times New Roman" w:hAnsi="Times New Roman" w:cs="Times New Roman"/>
          <w:b/>
          <w:bCs/>
          <w:kern w:val="0"/>
          <w:sz w:val="24"/>
          <w:szCs w:val="24"/>
          <w:shd w:val="clear" w:color="auto" w:fill="FFFFFF"/>
          <w:lang w:eastAsia="et-EE"/>
          <w14:ligatures w14:val="none"/>
        </w:rPr>
      </w:pPr>
      <w:r w:rsidRPr="008E6EC6">
        <w:rPr>
          <w:rFonts w:ascii="Times New Roman" w:eastAsia="Times New Roman" w:hAnsi="Times New Roman" w:cs="Times New Roman"/>
          <w:b/>
          <w:bCs/>
          <w:kern w:val="0"/>
          <w:sz w:val="24"/>
          <w:szCs w:val="24"/>
          <w:shd w:val="clear" w:color="auto" w:fill="FFFFFF"/>
          <w:lang w:eastAsia="et-EE"/>
          <w14:ligatures w14:val="none"/>
        </w:rPr>
        <w:t>„§ 2</w:t>
      </w:r>
      <w:r w:rsidRPr="008E6EC6">
        <w:rPr>
          <w:rFonts w:ascii="Times New Roman" w:eastAsia="Times New Roman" w:hAnsi="Times New Roman" w:cs="Times New Roman"/>
          <w:b/>
          <w:bCs/>
          <w:kern w:val="0"/>
          <w:sz w:val="24"/>
          <w:szCs w:val="24"/>
          <w:shd w:val="clear" w:color="auto" w:fill="FFFFFF"/>
          <w:vertAlign w:val="superscript"/>
          <w:lang w:eastAsia="et-EE"/>
          <w14:ligatures w14:val="none"/>
        </w:rPr>
        <w:t>3</w:t>
      </w:r>
      <w:r w:rsidRPr="008E6EC6">
        <w:rPr>
          <w:rFonts w:ascii="Times New Roman" w:eastAsia="Times New Roman" w:hAnsi="Times New Roman" w:cs="Times New Roman"/>
          <w:b/>
          <w:bCs/>
          <w:kern w:val="0"/>
          <w:sz w:val="24"/>
          <w:szCs w:val="24"/>
          <w:shd w:val="clear" w:color="auto" w:fill="FFFFFF"/>
          <w:lang w:eastAsia="et-EE"/>
          <w14:ligatures w14:val="none"/>
        </w:rPr>
        <w:t>. Biokütuse ja kestliku lennukikütuse säästlikkuse kriteeriumitele vastavuse tõendamine</w:t>
      </w:r>
    </w:p>
    <w:p w14:paraId="454EE8AE" w14:textId="77777777"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7F414561" w14:textId="75ADCFD5"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(1) Käesoleva seaduse § 2</w:t>
      </w:r>
      <w:r w:rsidRPr="008272C4">
        <w:rPr>
          <w:rFonts w:ascii="Times New Roman" w:eastAsia="Times New Roman" w:hAnsi="Times New Roman" w:cs="Times New Roman"/>
          <w:kern w:val="0"/>
          <w:sz w:val="24"/>
          <w:szCs w:val="24"/>
          <w:bdr w:val="none" w:sz="0" w:space="0" w:color="auto" w:frame="1"/>
          <w:vertAlign w:val="superscript"/>
          <w:lang w:eastAsia="et-EE"/>
          <w14:ligatures w14:val="none"/>
        </w:rPr>
        <w:t>1</w:t>
      </w:r>
      <w:r w:rsidR="00807054">
        <w:rPr>
          <w:rFonts w:ascii="Times New Roman" w:eastAsia="Times New Roman" w:hAnsi="Times New Roman" w:cs="Times New Roman"/>
          <w:kern w:val="0"/>
          <w:sz w:val="24"/>
          <w:szCs w:val="24"/>
          <w:lang w:eastAsia="et-EE"/>
          <w14:ligatures w14:val="none"/>
        </w:rPr>
        <w:t xml:space="preserve"> </w:t>
      </w:r>
      <w:r w:rsidRPr="008272C4">
        <w:rPr>
          <w:rFonts w:ascii="Times New Roman" w:eastAsia="Times New Roman" w:hAnsi="Times New Roman" w:cs="Times New Roman"/>
          <w:kern w:val="0"/>
          <w:sz w:val="24"/>
          <w:szCs w:val="24"/>
          <w:lang w:eastAsia="et-EE"/>
          <w14:ligatures w14:val="none"/>
        </w:rPr>
        <w:t xml:space="preserve">lõigetes 1 ja </w:t>
      </w:r>
      <w:r w:rsidRPr="008272C4">
        <w:rPr>
          <w:rFonts w:ascii="Times New Roman" w:eastAsia="Times New Roman" w:hAnsi="Times New Roman" w:cs="Times New Roman"/>
          <w:sz w:val="24"/>
          <w:szCs w:val="24"/>
          <w14:ligatures w14:val="none"/>
        </w:rPr>
        <w:t>1</w:t>
      </w:r>
      <w:r w:rsidRPr="008272C4">
        <w:rPr>
          <w:rFonts w:ascii="Times New Roman" w:eastAsia="Times New Roman" w:hAnsi="Times New Roman" w:cs="Times New Roman"/>
          <w:sz w:val="24"/>
          <w:szCs w:val="24"/>
          <w:vertAlign w:val="superscript"/>
          <w14:ligatures w14:val="none"/>
        </w:rPr>
        <w:t xml:space="preserve">2 </w:t>
      </w:r>
      <w:r w:rsidRPr="008272C4">
        <w:rPr>
          <w:rFonts w:ascii="Times New Roman" w:eastAsia="Times New Roman" w:hAnsi="Times New Roman" w:cs="Times New Roman"/>
          <w:kern w:val="0"/>
          <w:sz w:val="24"/>
          <w:szCs w:val="24"/>
          <w:lang w:eastAsia="et-EE"/>
          <w14:ligatures w14:val="none"/>
        </w:rPr>
        <w:t>sätestatud kohustuse täitmiseks säilitavad biokütuse tarnija ja kestliku lennukikütuse tarnija tarbimisse lubatud biokütuse ja kestliku lennukikütuse kohta teabe, mis võimaldab kontrollida kütuse säästlikkuse kriteeriumitele vastavust kogu tarneahela ulatuses. Teavet säilitatakse vähemalt viis aastat.</w:t>
      </w:r>
    </w:p>
    <w:p w14:paraId="060FA935" w14:textId="280B2121"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21DAF93F" w14:textId="77777777"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commentRangeStart w:id="19"/>
      <w:r w:rsidRPr="008272C4">
        <w:rPr>
          <w:rFonts w:ascii="Times New Roman" w:eastAsia="Times New Roman" w:hAnsi="Times New Roman" w:cs="Times New Roman"/>
          <w:kern w:val="0"/>
          <w:sz w:val="24"/>
          <w:szCs w:val="24"/>
          <w:lang w:eastAsia="et-EE"/>
          <w14:ligatures w14:val="none"/>
        </w:rPr>
        <w:t>(2) Käesoleva paragrahvi lõikes 1 nimetatud teave biokütuste säästlikkuse kriteeriumitele vastavuse tõendamisel peab sisaldama järgmisi andmeid:</w:t>
      </w:r>
    </w:p>
    <w:p w14:paraId="6898B90E" w14:textId="77777777"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 xml:space="preserve">1) biokütuse kogus tuhandetes liitrites 15 ºC juures ja </w:t>
      </w:r>
      <w:proofErr w:type="spellStart"/>
      <w:r w:rsidRPr="008272C4">
        <w:rPr>
          <w:rFonts w:ascii="Times New Roman" w:eastAsia="Times New Roman" w:hAnsi="Times New Roman" w:cs="Times New Roman"/>
          <w:kern w:val="0"/>
          <w:sz w:val="24"/>
          <w:szCs w:val="24"/>
          <w:lang w:eastAsia="et-EE"/>
          <w14:ligatures w14:val="none"/>
        </w:rPr>
        <w:t>gigadžaulides</w:t>
      </w:r>
      <w:proofErr w:type="spellEnd"/>
      <w:r w:rsidRPr="008272C4">
        <w:rPr>
          <w:rFonts w:ascii="Times New Roman" w:eastAsia="Times New Roman" w:hAnsi="Times New Roman" w:cs="Times New Roman"/>
          <w:kern w:val="0"/>
          <w:sz w:val="24"/>
          <w:szCs w:val="24"/>
          <w:lang w:eastAsia="et-EE"/>
          <w14:ligatures w14:val="none"/>
        </w:rPr>
        <w:t>;</w:t>
      </w:r>
    </w:p>
    <w:p w14:paraId="46003FC1" w14:textId="77777777"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2) biokütuse tüüp;</w:t>
      </w:r>
    </w:p>
    <w:p w14:paraId="129A97A6" w14:textId="77777777"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3) biokütuse tooraine;</w:t>
      </w:r>
    </w:p>
    <w:p w14:paraId="4FB86830" w14:textId="77777777"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4) biokütuse tootmisviis;</w:t>
      </w:r>
    </w:p>
    <w:p w14:paraId="7081CBB5" w14:textId="77777777"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5) tooraine lähteriik;</w:t>
      </w:r>
    </w:p>
    <w:p w14:paraId="3E70C987" w14:textId="77777777"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6) biokütuse ostmise koht riigi täpsusega;</w:t>
      </w:r>
    </w:p>
    <w:p w14:paraId="07F013BE" w14:textId="77777777"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lastRenderedPageBreak/>
        <w:t>7) käesoleva paragrahvi lõikes 3 nimetatud meetod, mida kasutati biokütuse säästlikkuse kriteeriumitele vastavuse tõendamiseks;</w:t>
      </w:r>
    </w:p>
    <w:p w14:paraId="20320F61" w14:textId="77777777"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8) süsinikumahukus väljendatuna grammides süsinikuekvivalenti megadžauli kohta.</w:t>
      </w:r>
      <w:commentRangeEnd w:id="19"/>
      <w:r w:rsidR="00DD3747">
        <w:rPr>
          <w:rStyle w:val="Kommentaariviide"/>
        </w:rPr>
        <w:commentReference w:id="19"/>
      </w:r>
    </w:p>
    <w:p w14:paraId="3B84CE49" w14:textId="77777777"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70EA9C62" w14:textId="7158C304"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(2</w:t>
      </w:r>
      <w:r w:rsidRPr="008272C4">
        <w:rPr>
          <w:rFonts w:ascii="Times New Roman" w:eastAsia="Times New Roman" w:hAnsi="Times New Roman" w:cs="Times New Roman"/>
          <w:kern w:val="0"/>
          <w:sz w:val="24"/>
          <w:szCs w:val="24"/>
          <w:vertAlign w:val="superscript"/>
          <w:lang w:eastAsia="et-EE"/>
          <w14:ligatures w14:val="none"/>
        </w:rPr>
        <w:t>1</w:t>
      </w:r>
      <w:r w:rsidRPr="008272C4">
        <w:rPr>
          <w:rFonts w:ascii="Times New Roman" w:eastAsia="Times New Roman" w:hAnsi="Times New Roman" w:cs="Times New Roman"/>
          <w:kern w:val="0"/>
          <w:sz w:val="24"/>
          <w:szCs w:val="24"/>
          <w:lang w:eastAsia="et-EE"/>
          <w14:ligatures w14:val="none"/>
        </w:rPr>
        <w:t xml:space="preserve">) </w:t>
      </w:r>
      <w:r w:rsidRPr="008272C4">
        <w:rPr>
          <w:rFonts w:ascii="Times New Roman" w:eastAsia="Times New Roman" w:hAnsi="Times New Roman" w:cs="Times New Roman"/>
          <w:sz w:val="24"/>
          <w:szCs w:val="24"/>
          <w14:ligatures w14:val="none"/>
        </w:rPr>
        <w:t>Käesoleva paragrahvi lõikes 1 nimetatud teave kestlik</w:t>
      </w:r>
      <w:r w:rsidR="006869D3">
        <w:rPr>
          <w:rFonts w:ascii="Times New Roman" w:eastAsia="Times New Roman" w:hAnsi="Times New Roman" w:cs="Times New Roman"/>
          <w:sz w:val="24"/>
          <w:szCs w:val="24"/>
          <w14:ligatures w14:val="none"/>
        </w:rPr>
        <w:t>u</w:t>
      </w:r>
      <w:r w:rsidRPr="008272C4">
        <w:rPr>
          <w:rFonts w:ascii="Times New Roman" w:eastAsia="Times New Roman" w:hAnsi="Times New Roman" w:cs="Times New Roman"/>
          <w:sz w:val="24"/>
          <w:szCs w:val="24"/>
          <w14:ligatures w14:val="none"/>
        </w:rPr>
        <w:t xml:space="preserve"> lennukikütuse säästlikkuse kriteeriumi</w:t>
      </w:r>
      <w:r w:rsidR="00D1388C">
        <w:rPr>
          <w:rFonts w:ascii="Times New Roman" w:eastAsia="Times New Roman" w:hAnsi="Times New Roman" w:cs="Times New Roman"/>
          <w:sz w:val="24"/>
          <w:szCs w:val="24"/>
          <w14:ligatures w14:val="none"/>
        </w:rPr>
        <w:t>t</w:t>
      </w:r>
      <w:r w:rsidRPr="008272C4">
        <w:rPr>
          <w:rFonts w:ascii="Times New Roman" w:eastAsia="Times New Roman" w:hAnsi="Times New Roman" w:cs="Times New Roman"/>
          <w:sz w:val="24"/>
          <w:szCs w:val="24"/>
          <w14:ligatures w14:val="none"/>
        </w:rPr>
        <w:t>ele vastavuse tõendamisel peab sisaldama Euroopa Parlamendi ja nõukogu määruse (EL) 2023/2405 artiklis 10 loetletud andmeid.</w:t>
      </w:r>
    </w:p>
    <w:p w14:paraId="737E61F2" w14:textId="77777777"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528074FA" w14:textId="1A27CBB0"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(3) Biokütuse ja kestliku lennukikütuse säästlikkuse kriteeriumitele vastavust tõendatakse ühte või mitut järg</w:t>
      </w:r>
      <w:r w:rsidR="00D1388C">
        <w:rPr>
          <w:rFonts w:ascii="Times New Roman" w:eastAsia="Times New Roman" w:hAnsi="Times New Roman" w:cs="Times New Roman"/>
          <w:kern w:val="0"/>
          <w:sz w:val="24"/>
          <w:szCs w:val="24"/>
          <w:lang w:eastAsia="et-EE"/>
          <w14:ligatures w14:val="none"/>
        </w:rPr>
        <w:t>mist</w:t>
      </w:r>
      <w:r w:rsidRPr="008272C4">
        <w:rPr>
          <w:rFonts w:ascii="Times New Roman" w:eastAsia="Times New Roman" w:hAnsi="Times New Roman" w:cs="Times New Roman"/>
          <w:kern w:val="0"/>
          <w:sz w:val="24"/>
          <w:szCs w:val="24"/>
          <w:lang w:eastAsia="et-EE"/>
          <w14:ligatures w14:val="none"/>
        </w:rPr>
        <w:t xml:space="preserve"> meetodit kasutades:</w:t>
      </w:r>
    </w:p>
    <w:p w14:paraId="25148299" w14:textId="1513828E"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1) </w:t>
      </w:r>
      <w:r w:rsidRPr="008272C4">
        <w:rPr>
          <w:rFonts w:ascii="Times New Roman" w:hAnsi="Times New Roman" w:cs="Times New Roman"/>
          <w:sz w:val="24"/>
          <w:szCs w:val="24"/>
          <w:shd w:val="clear" w:color="auto" w:fill="FFFFFF"/>
        </w:rPr>
        <w:t>Euroopa Parlamendi ja nõukogu direktiivi (EL) 2018/2001</w:t>
      </w:r>
      <w:r w:rsidRPr="008272C4">
        <w:rPr>
          <w:rFonts w:ascii="Arial" w:hAnsi="Arial" w:cs="Arial"/>
          <w:sz w:val="21"/>
          <w:szCs w:val="21"/>
          <w:shd w:val="clear" w:color="auto" w:fill="FFFFFF"/>
        </w:rPr>
        <w:t xml:space="preserve"> </w:t>
      </w:r>
      <w:r w:rsidRPr="008272C4">
        <w:rPr>
          <w:rFonts w:ascii="Times New Roman" w:eastAsia="Times New Roman" w:hAnsi="Times New Roman" w:cs="Times New Roman"/>
          <w:kern w:val="0"/>
          <w:sz w:val="24"/>
          <w:szCs w:val="24"/>
          <w:lang w:eastAsia="et-EE"/>
          <w14:ligatures w14:val="none"/>
        </w:rPr>
        <w:t>alusel tunnustatud vabatahtlik skeem;</w:t>
      </w:r>
    </w:p>
    <w:p w14:paraId="1EE2F104" w14:textId="77777777"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2) teise Euroopa Liidu liikmesriigi skeem;</w:t>
      </w:r>
    </w:p>
    <w:p w14:paraId="0344DA3C" w14:textId="77777777"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 xml:space="preserve">3) skeem, mille kujundamise aluseks on kolmanda riigiga sõlmitud Euroopa Komisjoni tunnustatud kahe- või </w:t>
      </w:r>
      <w:proofErr w:type="spellStart"/>
      <w:r w:rsidRPr="008272C4">
        <w:rPr>
          <w:rFonts w:ascii="Times New Roman" w:eastAsia="Times New Roman" w:hAnsi="Times New Roman" w:cs="Times New Roman"/>
          <w:kern w:val="0"/>
          <w:sz w:val="24"/>
          <w:szCs w:val="24"/>
          <w:lang w:eastAsia="et-EE"/>
          <w14:ligatures w14:val="none"/>
        </w:rPr>
        <w:t>mitmepoolne</w:t>
      </w:r>
      <w:proofErr w:type="spellEnd"/>
      <w:r w:rsidRPr="008272C4">
        <w:rPr>
          <w:rFonts w:ascii="Times New Roman" w:eastAsia="Times New Roman" w:hAnsi="Times New Roman" w:cs="Times New Roman"/>
          <w:kern w:val="0"/>
          <w:sz w:val="24"/>
          <w:szCs w:val="24"/>
          <w:lang w:eastAsia="et-EE"/>
          <w14:ligatures w14:val="none"/>
        </w:rPr>
        <w:t xml:space="preserve"> leping.</w:t>
      </w:r>
    </w:p>
    <w:p w14:paraId="0374D09F" w14:textId="77777777"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3374064F" w14:textId="143E1AE9"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442ACB">
        <w:rPr>
          <w:rFonts w:ascii="Times New Roman" w:eastAsia="Times New Roman" w:hAnsi="Times New Roman" w:cs="Times New Roman"/>
          <w:kern w:val="0"/>
          <w:sz w:val="24"/>
          <w:szCs w:val="24"/>
          <w:lang w:eastAsia="et-EE"/>
          <w14:ligatures w14:val="none"/>
        </w:rPr>
        <w:t>(4) Biokütuse tarnija ja kestliku lennukikütuse tarnija tagavad kütuse käitlemisel, et toimib massibilansi süsteem, mis võimaldab korraldada sellise saadetise segamist, mis sisaldab erinevatele biokütuse või kestliku lennukikütuse säästlikkuse kriteeriumitele vastavat toorainet või kütust (edaspidi </w:t>
      </w:r>
      <w:r w:rsidRPr="00442ACB">
        <w:rPr>
          <w:rFonts w:ascii="Times New Roman" w:eastAsia="Times New Roman" w:hAnsi="Times New Roman" w:cs="Times New Roman"/>
          <w:i/>
          <w:iCs/>
          <w:kern w:val="0"/>
          <w:sz w:val="24"/>
          <w:szCs w:val="24"/>
          <w:bdr w:val="none" w:sz="0" w:space="0" w:color="auto" w:frame="1"/>
          <w:lang w:eastAsia="et-EE"/>
          <w14:ligatures w14:val="none"/>
        </w:rPr>
        <w:t>segu</w:t>
      </w:r>
      <w:r w:rsidRPr="00442ACB">
        <w:rPr>
          <w:rFonts w:ascii="Times New Roman" w:eastAsia="Times New Roman" w:hAnsi="Times New Roman" w:cs="Times New Roman"/>
          <w:kern w:val="0"/>
          <w:sz w:val="24"/>
          <w:szCs w:val="24"/>
          <w:lang w:eastAsia="et-EE"/>
          <w14:ligatures w14:val="none"/>
        </w:rPr>
        <w:t>), ja omavahelist segamist ning sellise segamise üle arvestuse pidamist. Segu puhul peab olema tagatud teave iga segu sisaldusse kuuluva saadetise biokütuse või kestliku lennukikütuse säästlikkuse kriteeriumitele vastavuse ja saadetise koguse</w:t>
      </w:r>
      <w:r w:rsidRPr="008272C4">
        <w:rPr>
          <w:rFonts w:ascii="Times New Roman" w:eastAsia="Times New Roman" w:hAnsi="Times New Roman" w:cs="Times New Roman"/>
          <w:kern w:val="0"/>
          <w:sz w:val="24"/>
          <w:szCs w:val="24"/>
          <w:lang w:eastAsia="et-EE"/>
          <w14:ligatures w14:val="none"/>
        </w:rPr>
        <w:t xml:space="preserve"> kohta. Segust võib väljastada samas koguses ja samadele biokütuse või kestliku lennukikütuse säästlikkuse kriteeriumitele vastavat saadetist, nagu seda on segusse lisatud.</w:t>
      </w:r>
    </w:p>
    <w:p w14:paraId="0522C50F" w14:textId="77777777"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21EE75CE" w14:textId="59C10540" w:rsidR="0070452F" w:rsidRPr="008272C4" w:rsidRDefault="0070452F" w:rsidP="002558F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(5) Massibilansi süsteemi kasutamine peab tagama kogu tarneahela ulatuses biokütuse ja kestliku lennukikütuse säästlikkuse kriteeriumitele vastavuse kohta teabe edastamise järelevalveasutusele ja sõltumatule audiitorile.“;</w:t>
      </w:r>
    </w:p>
    <w:p w14:paraId="12E4354E" w14:textId="77777777" w:rsidR="00124943" w:rsidRPr="008272C4" w:rsidRDefault="00124943" w:rsidP="002558F8">
      <w:pPr>
        <w:spacing w:after="0" w:line="240" w:lineRule="auto"/>
        <w:jc w:val="both"/>
        <w:rPr>
          <w:rFonts w:ascii="Times New Roman" w:eastAsia="Times New Roman" w:hAnsi="Times New Roman" w:cs="Times New Roman"/>
          <w:b/>
          <w:bCs/>
          <w:sz w:val="24"/>
          <w:szCs w:val="24"/>
          <w:shd w:val="clear" w:color="auto" w:fill="FFFFFF"/>
          <w14:ligatures w14:val="none"/>
        </w:rPr>
      </w:pPr>
    </w:p>
    <w:p w14:paraId="02225F63" w14:textId="28843391" w:rsidR="004B3139" w:rsidRPr="008272C4" w:rsidRDefault="00667603" w:rsidP="002558F8">
      <w:pPr>
        <w:spacing w:after="0" w:line="240" w:lineRule="auto"/>
        <w:jc w:val="both"/>
        <w:rPr>
          <w:rFonts w:ascii="Times New Roman" w:eastAsia="Times New Roman" w:hAnsi="Times New Roman" w:cs="Times New Roman"/>
          <w:sz w:val="24"/>
          <w:szCs w:val="24"/>
          <w14:ligatures w14:val="none"/>
        </w:rPr>
      </w:pPr>
      <w:r w:rsidRPr="00990F44">
        <w:rPr>
          <w:rFonts w:ascii="Times New Roman" w:eastAsia="Times New Roman" w:hAnsi="Times New Roman" w:cs="Times New Roman"/>
          <w:b/>
          <w:bCs/>
          <w:sz w:val="24"/>
          <w:szCs w:val="24"/>
          <w:shd w:val="clear" w:color="auto" w:fill="FFFFFF"/>
          <w14:ligatures w14:val="none"/>
        </w:rPr>
        <w:t>6</w:t>
      </w:r>
      <w:r w:rsidR="004B3139" w:rsidRPr="00990F44">
        <w:rPr>
          <w:rFonts w:ascii="Times New Roman" w:eastAsia="Times New Roman" w:hAnsi="Times New Roman" w:cs="Times New Roman"/>
          <w:b/>
          <w:bCs/>
          <w:sz w:val="24"/>
          <w:szCs w:val="24"/>
          <w:shd w:val="clear" w:color="auto" w:fill="FFFFFF"/>
          <w14:ligatures w14:val="none"/>
        </w:rPr>
        <w:t>)</w:t>
      </w:r>
      <w:r w:rsidR="004B3139" w:rsidRPr="00990F44">
        <w:rPr>
          <w:rFonts w:ascii="Times New Roman" w:eastAsia="Times New Roman" w:hAnsi="Times New Roman" w:cs="Times New Roman"/>
          <w:sz w:val="24"/>
          <w:szCs w:val="24"/>
          <w:shd w:val="clear" w:color="auto" w:fill="FFFFFF"/>
          <w14:ligatures w14:val="none"/>
        </w:rPr>
        <w:t xml:space="preserve"> paragrahvi 2</w:t>
      </w:r>
      <w:r w:rsidR="004B3139" w:rsidRPr="00990F44">
        <w:rPr>
          <w:rFonts w:ascii="Times New Roman" w:eastAsia="Times New Roman" w:hAnsi="Times New Roman" w:cs="Times New Roman"/>
          <w:sz w:val="24"/>
          <w:szCs w:val="24"/>
          <w:shd w:val="clear" w:color="auto" w:fill="FFFFFF"/>
          <w:vertAlign w:val="superscript"/>
          <w14:ligatures w14:val="none"/>
        </w:rPr>
        <w:t>5</w:t>
      </w:r>
      <w:r w:rsidR="004B3139" w:rsidRPr="00990F44">
        <w:rPr>
          <w:rFonts w:ascii="Times New Roman" w:eastAsia="Times New Roman" w:hAnsi="Times New Roman" w:cs="Times New Roman"/>
          <w:sz w:val="24"/>
          <w:szCs w:val="24"/>
          <w:shd w:val="clear" w:color="auto" w:fill="FFFFFF"/>
          <w14:ligatures w14:val="none"/>
        </w:rPr>
        <w:t xml:space="preserve"> täiendatakse lõikega 5 järgmises sõnastuses:</w:t>
      </w:r>
    </w:p>
    <w:p w14:paraId="2DCDBC11" w14:textId="055FEAD1" w:rsidR="00794192" w:rsidRPr="008272C4" w:rsidRDefault="004B3139" w:rsidP="002558F8">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kern w:val="0"/>
          <w:sz w:val="24"/>
          <w:szCs w:val="24"/>
          <w:lang w:eastAsia="et-EE"/>
          <w14:ligatures w14:val="none"/>
        </w:rPr>
        <w:t xml:space="preserve">„(5) </w:t>
      </w:r>
      <w:r w:rsidRPr="008272C4">
        <w:rPr>
          <w:rFonts w:ascii="Times New Roman" w:eastAsia="Times New Roman" w:hAnsi="Times New Roman" w:cs="Times New Roman"/>
          <w:kern w:val="0"/>
          <w:sz w:val="24"/>
          <w:szCs w:val="24"/>
          <w:shd w:val="clear" w:color="auto" w:fill="FFFFFF"/>
          <w:lang w:eastAsia="et-EE"/>
          <w14:ligatures w14:val="none"/>
        </w:rPr>
        <w:t>Käesolevas paragrahvis sätestatud auditeerimise nõudeid kohaldatakse ka Euroopa Parlamendi ja nõukogu määruses (EL) 2023/2405 käsitletud kestlike lennukikütuste aruandlusele.“;</w:t>
      </w:r>
      <w:bookmarkStart w:id="20" w:name="_Hlk165135224"/>
    </w:p>
    <w:p w14:paraId="74889387" w14:textId="77777777" w:rsidR="00667603" w:rsidRPr="008272C4" w:rsidRDefault="00667603" w:rsidP="002558F8">
      <w:pPr>
        <w:spacing w:after="0" w:line="240" w:lineRule="auto"/>
        <w:jc w:val="both"/>
        <w:rPr>
          <w:rFonts w:ascii="Times New Roman" w:eastAsia="Times New Roman" w:hAnsi="Times New Roman" w:cs="Times New Roman"/>
          <w:b/>
          <w:bCs/>
          <w:sz w:val="24"/>
          <w:szCs w:val="24"/>
          <w14:ligatures w14:val="none"/>
        </w:rPr>
      </w:pPr>
    </w:p>
    <w:p w14:paraId="27E080A9" w14:textId="191AACB7" w:rsidR="00093EC9" w:rsidRPr="008272C4" w:rsidRDefault="00667603" w:rsidP="002558F8">
      <w:pPr>
        <w:spacing w:after="0" w:line="240" w:lineRule="auto"/>
        <w:jc w:val="both"/>
        <w:rPr>
          <w:rFonts w:ascii="Times New Roman" w:eastAsia="Times New Roman" w:hAnsi="Times New Roman" w:cs="Times New Roman"/>
          <w:sz w:val="24"/>
          <w:szCs w:val="24"/>
          <w14:ligatures w14:val="none"/>
        </w:rPr>
      </w:pPr>
      <w:commentRangeStart w:id="21"/>
      <w:r w:rsidRPr="008272C4">
        <w:rPr>
          <w:rFonts w:ascii="Times New Roman" w:eastAsia="Times New Roman" w:hAnsi="Times New Roman" w:cs="Times New Roman"/>
          <w:b/>
          <w:bCs/>
          <w:sz w:val="24"/>
          <w:szCs w:val="24"/>
          <w14:ligatures w14:val="none"/>
        </w:rPr>
        <w:t>7</w:t>
      </w:r>
      <w:r w:rsidR="00093EC9" w:rsidRPr="008272C4">
        <w:rPr>
          <w:rFonts w:ascii="Times New Roman" w:eastAsia="Times New Roman" w:hAnsi="Times New Roman" w:cs="Times New Roman"/>
          <w:b/>
          <w:bCs/>
          <w:sz w:val="24"/>
          <w:szCs w:val="24"/>
          <w14:ligatures w14:val="none"/>
        </w:rPr>
        <w:t>)</w:t>
      </w:r>
      <w:r w:rsidR="00093EC9" w:rsidRPr="008272C4">
        <w:rPr>
          <w:rFonts w:ascii="Times New Roman" w:eastAsia="Times New Roman" w:hAnsi="Times New Roman" w:cs="Times New Roman"/>
          <w:sz w:val="24"/>
          <w:szCs w:val="24"/>
          <w14:ligatures w14:val="none"/>
        </w:rPr>
        <w:t xml:space="preserve"> paragrahvi 20 lõike 1 punkt 1 tunnistatakse kehtetuks;</w:t>
      </w:r>
      <w:commentRangeEnd w:id="21"/>
      <w:r w:rsidR="00990F44">
        <w:rPr>
          <w:rStyle w:val="Kommentaariviide"/>
        </w:rPr>
        <w:commentReference w:id="21"/>
      </w:r>
    </w:p>
    <w:bookmarkEnd w:id="20"/>
    <w:p w14:paraId="62D6A554" w14:textId="77777777" w:rsidR="001D5B99" w:rsidRPr="008272C4" w:rsidRDefault="001D5B99" w:rsidP="002558F8">
      <w:pPr>
        <w:spacing w:after="0" w:line="240" w:lineRule="auto"/>
        <w:jc w:val="both"/>
        <w:rPr>
          <w:rFonts w:ascii="Times New Roman" w:eastAsia="Times New Roman" w:hAnsi="Times New Roman" w:cs="Times New Roman"/>
          <w:b/>
          <w:bCs/>
          <w:sz w:val="24"/>
          <w:szCs w:val="24"/>
          <w:shd w:val="clear" w:color="auto" w:fill="FFFFFF"/>
          <w14:ligatures w14:val="none"/>
        </w:rPr>
      </w:pPr>
    </w:p>
    <w:p w14:paraId="5F917C41" w14:textId="01F09EBC" w:rsidR="001D5B99" w:rsidRPr="008272C4" w:rsidRDefault="00667603" w:rsidP="002558F8">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b/>
          <w:sz w:val="24"/>
          <w:szCs w:val="24"/>
          <w14:ligatures w14:val="none"/>
        </w:rPr>
        <w:t>8</w:t>
      </w:r>
      <w:r w:rsidR="001D5B99" w:rsidRPr="008272C4">
        <w:rPr>
          <w:rFonts w:ascii="Times New Roman" w:eastAsia="Times New Roman" w:hAnsi="Times New Roman" w:cs="Times New Roman"/>
          <w:sz w:val="24"/>
          <w:szCs w:val="24"/>
          <w14:ligatures w14:val="none"/>
        </w:rPr>
        <w:t xml:space="preserve">) </w:t>
      </w:r>
      <w:r w:rsidR="004333EF" w:rsidRPr="008272C4">
        <w:rPr>
          <w:rFonts w:ascii="Times New Roman" w:eastAsia="Times New Roman" w:hAnsi="Times New Roman" w:cs="Times New Roman"/>
          <w:sz w:val="24"/>
          <w:szCs w:val="24"/>
          <w14:ligatures w14:val="none"/>
        </w:rPr>
        <w:t>paragrahvi 20 lõiget 1 täiendatakse punktiga 5 järgmises sõnastuses</w:t>
      </w:r>
      <w:r w:rsidR="001D5B99" w:rsidRPr="008272C4">
        <w:rPr>
          <w:rFonts w:ascii="Times New Roman" w:eastAsia="Times New Roman" w:hAnsi="Times New Roman" w:cs="Times New Roman"/>
          <w:sz w:val="24"/>
          <w:szCs w:val="24"/>
          <w14:ligatures w14:val="none"/>
        </w:rPr>
        <w:t>:</w:t>
      </w:r>
    </w:p>
    <w:p w14:paraId="6A18B32B" w14:textId="74BAE65B" w:rsidR="001D5B99" w:rsidRPr="008272C4" w:rsidRDefault="004333EF" w:rsidP="002558F8">
      <w:pPr>
        <w:spacing w:after="0" w:line="240" w:lineRule="auto"/>
        <w:jc w:val="both"/>
        <w:rPr>
          <w:rFonts w:ascii="Times New Roman" w:eastAsia="Times New Roman" w:hAnsi="Times New Roman" w:cs="Times New Roman"/>
          <w:sz w:val="24"/>
          <w:szCs w:val="24"/>
          <w:bdr w:val="none" w:sz="0" w:space="0" w:color="auto" w:frame="1"/>
          <w14:ligatures w14:val="none"/>
        </w:rPr>
      </w:pPr>
      <w:r w:rsidRPr="008272C4">
        <w:rPr>
          <w:rFonts w:ascii="Times New Roman" w:eastAsia="Times New Roman" w:hAnsi="Times New Roman" w:cs="Times New Roman"/>
          <w:sz w:val="24"/>
          <w:szCs w:val="24"/>
          <w:bdr w:val="none" w:sz="0" w:space="0" w:color="auto" w:frame="1"/>
          <w14:ligatures w14:val="none"/>
        </w:rPr>
        <w:t>„5) Transpordiamet.“;</w:t>
      </w:r>
    </w:p>
    <w:p w14:paraId="6304EC10" w14:textId="77777777" w:rsidR="009D4C6C" w:rsidRPr="008272C4" w:rsidRDefault="009D4C6C" w:rsidP="002558F8">
      <w:pPr>
        <w:spacing w:after="0" w:line="240" w:lineRule="auto"/>
        <w:jc w:val="both"/>
        <w:rPr>
          <w:rFonts w:ascii="Times New Roman" w:eastAsia="Times New Roman" w:hAnsi="Times New Roman" w:cs="Times New Roman"/>
          <w:sz w:val="24"/>
          <w:szCs w:val="24"/>
          <w:bdr w:val="none" w:sz="0" w:space="0" w:color="auto" w:frame="1"/>
          <w14:ligatures w14:val="none"/>
        </w:rPr>
      </w:pPr>
    </w:p>
    <w:p w14:paraId="2C1C998F" w14:textId="14738858" w:rsidR="009D4C6C" w:rsidRPr="008272C4" w:rsidRDefault="00667603" w:rsidP="002558F8">
      <w:pPr>
        <w:spacing w:after="0" w:line="240" w:lineRule="auto"/>
        <w:jc w:val="both"/>
        <w:rPr>
          <w:rFonts w:ascii="Times New Roman" w:eastAsia="Times New Roman" w:hAnsi="Times New Roman" w:cs="Times New Roman"/>
          <w:sz w:val="24"/>
          <w:szCs w:val="24"/>
          <w:bdr w:val="none" w:sz="0" w:space="0" w:color="auto" w:frame="1"/>
          <w14:ligatures w14:val="none"/>
        </w:rPr>
      </w:pPr>
      <w:r w:rsidRPr="008272C4">
        <w:rPr>
          <w:rFonts w:ascii="Times New Roman" w:eastAsia="Times New Roman" w:hAnsi="Times New Roman" w:cs="Times New Roman"/>
          <w:b/>
          <w:bCs/>
          <w:sz w:val="24"/>
          <w:szCs w:val="24"/>
          <w:bdr w:val="none" w:sz="0" w:space="0" w:color="auto" w:frame="1"/>
          <w14:ligatures w14:val="none"/>
        </w:rPr>
        <w:t>9</w:t>
      </w:r>
      <w:r w:rsidR="009D4C6C" w:rsidRPr="008272C4">
        <w:rPr>
          <w:rFonts w:ascii="Times New Roman" w:eastAsia="Times New Roman" w:hAnsi="Times New Roman" w:cs="Times New Roman"/>
          <w:b/>
          <w:bCs/>
          <w:sz w:val="24"/>
          <w:szCs w:val="24"/>
          <w:bdr w:val="none" w:sz="0" w:space="0" w:color="auto" w:frame="1"/>
          <w14:ligatures w14:val="none"/>
        </w:rPr>
        <w:t>)</w:t>
      </w:r>
      <w:r w:rsidR="009D4C6C" w:rsidRPr="008272C4">
        <w:rPr>
          <w:rFonts w:ascii="Times New Roman" w:eastAsia="Times New Roman" w:hAnsi="Times New Roman" w:cs="Times New Roman"/>
          <w:sz w:val="24"/>
          <w:szCs w:val="24"/>
          <w:bdr w:val="none" w:sz="0" w:space="0" w:color="auto" w:frame="1"/>
          <w14:ligatures w14:val="none"/>
        </w:rPr>
        <w:t xml:space="preserve"> paragrahvi 20 lõige 2 </w:t>
      </w:r>
      <w:r w:rsidR="00F25E11" w:rsidRPr="008272C4">
        <w:rPr>
          <w:rFonts w:ascii="Times New Roman" w:eastAsia="Times New Roman" w:hAnsi="Times New Roman" w:cs="Times New Roman"/>
          <w:sz w:val="24"/>
          <w:szCs w:val="24"/>
          <w:bdr w:val="none" w:sz="0" w:space="0" w:color="auto" w:frame="1"/>
          <w14:ligatures w14:val="none"/>
        </w:rPr>
        <w:t xml:space="preserve">ja lõike 3 punkt 5 </w:t>
      </w:r>
      <w:r w:rsidR="009D4C6C" w:rsidRPr="008272C4">
        <w:rPr>
          <w:rFonts w:ascii="Times New Roman" w:eastAsia="Times New Roman" w:hAnsi="Times New Roman" w:cs="Times New Roman"/>
          <w:sz w:val="24"/>
          <w:szCs w:val="24"/>
          <w:bdr w:val="none" w:sz="0" w:space="0" w:color="auto" w:frame="1"/>
          <w14:ligatures w14:val="none"/>
        </w:rPr>
        <w:t>tunnistatakse kehtetuks;</w:t>
      </w:r>
    </w:p>
    <w:p w14:paraId="649EE872" w14:textId="77777777" w:rsidR="00F25E11" w:rsidRPr="008272C4" w:rsidRDefault="00F25E11" w:rsidP="002558F8">
      <w:pPr>
        <w:spacing w:after="0" w:line="240" w:lineRule="auto"/>
        <w:jc w:val="both"/>
        <w:rPr>
          <w:rFonts w:ascii="Times New Roman" w:eastAsia="Times New Roman" w:hAnsi="Times New Roman" w:cs="Times New Roman"/>
          <w:sz w:val="24"/>
          <w:szCs w:val="24"/>
          <w14:ligatures w14:val="none"/>
        </w:rPr>
      </w:pPr>
    </w:p>
    <w:p w14:paraId="513FD6D6" w14:textId="1D210C71" w:rsidR="004333EF" w:rsidRPr="008272C4" w:rsidRDefault="00667603" w:rsidP="002558F8">
      <w:pPr>
        <w:spacing w:after="0" w:line="240" w:lineRule="auto"/>
        <w:jc w:val="both"/>
        <w:rPr>
          <w:rFonts w:ascii="Times New Roman" w:eastAsia="Times New Roman" w:hAnsi="Times New Roman" w:cs="Times New Roman"/>
          <w:sz w:val="24"/>
          <w:szCs w:val="24"/>
          <w14:ligatures w14:val="none"/>
        </w:rPr>
      </w:pPr>
      <w:commentRangeStart w:id="22"/>
      <w:r w:rsidRPr="008272C4">
        <w:rPr>
          <w:rFonts w:ascii="Times New Roman" w:eastAsia="Times New Roman" w:hAnsi="Times New Roman" w:cs="Times New Roman"/>
          <w:b/>
          <w:sz w:val="24"/>
          <w:szCs w:val="24"/>
          <w14:ligatures w14:val="none"/>
        </w:rPr>
        <w:t>10</w:t>
      </w:r>
      <w:r w:rsidR="004333EF" w:rsidRPr="008272C4">
        <w:rPr>
          <w:rFonts w:ascii="Times New Roman" w:eastAsia="Times New Roman" w:hAnsi="Times New Roman" w:cs="Times New Roman"/>
          <w:sz w:val="24"/>
          <w:szCs w:val="24"/>
          <w14:ligatures w14:val="none"/>
        </w:rPr>
        <w:t>) paragrahvi 20 lõiget 5 täiendatakse teise lausega järgmises sõnastuses:</w:t>
      </w:r>
    </w:p>
    <w:p w14:paraId="1921BB0B" w14:textId="05AD0190" w:rsidR="004333EF" w:rsidRPr="008272C4" w:rsidRDefault="004333EF" w:rsidP="002558F8">
      <w:pPr>
        <w:spacing w:after="0" w:line="240" w:lineRule="auto"/>
        <w:jc w:val="both"/>
        <w:rPr>
          <w:rFonts w:ascii="Times New Roman" w:eastAsia="Times New Roman" w:hAnsi="Times New Roman" w:cs="Times New Roman"/>
          <w:b/>
          <w:bCs/>
          <w:sz w:val="24"/>
          <w:szCs w:val="24"/>
          <w:shd w:val="clear" w:color="auto" w:fill="FFFFFF"/>
          <w14:ligatures w14:val="none"/>
        </w:rPr>
      </w:pPr>
      <w:r w:rsidRPr="008272C4">
        <w:rPr>
          <w:rFonts w:ascii="Times New Roman" w:eastAsia="Times New Roman" w:hAnsi="Times New Roman" w:cs="Times New Roman"/>
          <w:sz w:val="24"/>
          <w:szCs w:val="24"/>
          <w14:ligatures w14:val="none"/>
        </w:rPr>
        <w:t xml:space="preserve">„Keskkonnaameti pädevuses on ka järelevalve Euroopa Parlamendi ja nõukogu määruses </w:t>
      </w:r>
      <w:r w:rsidR="00490A5E" w:rsidRPr="008272C4">
        <w:rPr>
          <w:rFonts w:ascii="Times New Roman" w:eastAsia="Times New Roman" w:hAnsi="Times New Roman" w:cs="Times New Roman"/>
          <w:sz w:val="24"/>
          <w:szCs w:val="24"/>
          <w14:ligatures w14:val="none"/>
        </w:rPr>
        <w:t>(</w:t>
      </w:r>
      <w:r w:rsidRPr="008272C4">
        <w:rPr>
          <w:rFonts w:ascii="Times New Roman" w:eastAsia="Times New Roman" w:hAnsi="Times New Roman" w:cs="Times New Roman"/>
          <w:sz w:val="24"/>
          <w:szCs w:val="24"/>
          <w14:ligatures w14:val="none"/>
        </w:rPr>
        <w:t>EL) 2023/2405 sätestatud lennukikütuse tarnija aruandluse nõuetele vastavuse üle.“;</w:t>
      </w:r>
      <w:commentRangeEnd w:id="22"/>
      <w:r w:rsidR="00042B65">
        <w:rPr>
          <w:rStyle w:val="Kommentaariviide"/>
        </w:rPr>
        <w:commentReference w:id="22"/>
      </w:r>
    </w:p>
    <w:p w14:paraId="3E114CAB" w14:textId="77777777" w:rsidR="004333EF" w:rsidRPr="008272C4" w:rsidRDefault="004333EF" w:rsidP="002558F8">
      <w:pPr>
        <w:spacing w:after="0" w:line="240" w:lineRule="auto"/>
        <w:jc w:val="both"/>
        <w:rPr>
          <w:rFonts w:ascii="Times New Roman" w:eastAsia="Times New Roman" w:hAnsi="Times New Roman" w:cs="Times New Roman"/>
          <w:sz w:val="24"/>
          <w:szCs w:val="24"/>
          <w:shd w:val="clear" w:color="auto" w:fill="FFFFFF"/>
          <w14:ligatures w14:val="none"/>
        </w:rPr>
      </w:pPr>
    </w:p>
    <w:p w14:paraId="38B71463" w14:textId="17E7101A" w:rsidR="004333EF" w:rsidRPr="008272C4" w:rsidRDefault="004333EF" w:rsidP="002558F8">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b/>
          <w:sz w:val="24"/>
          <w:szCs w:val="24"/>
          <w14:ligatures w14:val="none"/>
        </w:rPr>
        <w:t>1</w:t>
      </w:r>
      <w:r w:rsidR="00667603" w:rsidRPr="008272C4">
        <w:rPr>
          <w:rFonts w:ascii="Times New Roman" w:eastAsia="Times New Roman" w:hAnsi="Times New Roman" w:cs="Times New Roman"/>
          <w:b/>
          <w:sz w:val="24"/>
          <w:szCs w:val="24"/>
          <w14:ligatures w14:val="none"/>
        </w:rPr>
        <w:t>1</w:t>
      </w:r>
      <w:r w:rsidRPr="008272C4">
        <w:rPr>
          <w:rFonts w:ascii="Times New Roman" w:eastAsia="Times New Roman" w:hAnsi="Times New Roman" w:cs="Times New Roman"/>
          <w:sz w:val="24"/>
          <w:szCs w:val="24"/>
          <w14:ligatures w14:val="none"/>
        </w:rPr>
        <w:t>) paragrahvi 20 täiendatakse lõikega 6 järgmises sõnastuses:</w:t>
      </w:r>
    </w:p>
    <w:p w14:paraId="6295F2C1" w14:textId="3E4AE550" w:rsidR="004333EF" w:rsidRPr="008272C4" w:rsidRDefault="004333EF" w:rsidP="002558F8">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sz w:val="24"/>
          <w:szCs w:val="24"/>
          <w14:ligatures w14:val="none"/>
        </w:rPr>
        <w:t xml:space="preserve">„(6) </w:t>
      </w:r>
      <w:commentRangeStart w:id="23"/>
      <w:r w:rsidRPr="008272C4">
        <w:rPr>
          <w:rFonts w:ascii="Times New Roman" w:eastAsia="Times New Roman" w:hAnsi="Times New Roman" w:cs="Times New Roman"/>
          <w:sz w:val="24"/>
          <w:szCs w:val="24"/>
          <w14:ligatures w14:val="none"/>
        </w:rPr>
        <w:t>Transpordiameti pädevus</w:t>
      </w:r>
      <w:ins w:id="24" w:author="Kärt Voor" w:date="2024-11-12T11:10:00Z">
        <w:r w:rsidR="00042B65">
          <w:rPr>
            <w:rFonts w:ascii="Times New Roman" w:eastAsia="Times New Roman" w:hAnsi="Times New Roman" w:cs="Times New Roman"/>
            <w:sz w:val="24"/>
            <w:szCs w:val="24"/>
            <w14:ligatures w14:val="none"/>
          </w:rPr>
          <w:t>se</w:t>
        </w:r>
      </w:ins>
      <w:del w:id="25" w:author="Kärt Voor" w:date="2024-11-12T11:10:00Z">
        <w:r w:rsidRPr="008272C4" w:rsidDel="00042B65">
          <w:rPr>
            <w:rFonts w:ascii="Times New Roman" w:eastAsia="Times New Roman" w:hAnsi="Times New Roman" w:cs="Times New Roman"/>
            <w:sz w:val="24"/>
            <w:szCs w:val="24"/>
            <w14:ligatures w14:val="none"/>
          </w:rPr>
          <w:delText>es</w:delText>
        </w:r>
      </w:del>
      <w:r w:rsidRPr="008272C4">
        <w:rPr>
          <w:rFonts w:ascii="Times New Roman" w:eastAsia="Times New Roman" w:hAnsi="Times New Roman" w:cs="Times New Roman"/>
          <w:sz w:val="24"/>
          <w:szCs w:val="24"/>
          <w14:ligatures w14:val="none"/>
        </w:rPr>
        <w:t xml:space="preserve"> </w:t>
      </w:r>
      <w:ins w:id="26" w:author="Kärt Voor" w:date="2024-11-12T11:10:00Z">
        <w:r w:rsidR="00042B65">
          <w:rPr>
            <w:rFonts w:ascii="Times New Roman" w:eastAsia="Times New Roman" w:hAnsi="Times New Roman" w:cs="Times New Roman"/>
            <w:sz w:val="24"/>
            <w:szCs w:val="24"/>
            <w14:ligatures w14:val="none"/>
          </w:rPr>
          <w:t xml:space="preserve">kuulub </w:t>
        </w:r>
      </w:ins>
      <w:commentRangeEnd w:id="23"/>
      <w:ins w:id="27" w:author="Kärt Voor" w:date="2024-11-12T11:11:00Z">
        <w:r w:rsidR="00042B65">
          <w:rPr>
            <w:rStyle w:val="Kommentaariviide"/>
          </w:rPr>
          <w:commentReference w:id="23"/>
        </w:r>
      </w:ins>
      <w:del w:id="28" w:author="Kärt Voor" w:date="2024-11-12T11:10:00Z">
        <w:r w:rsidRPr="008272C4" w:rsidDel="00042B65">
          <w:rPr>
            <w:rFonts w:ascii="Times New Roman" w:eastAsia="Times New Roman" w:hAnsi="Times New Roman" w:cs="Times New Roman"/>
            <w:sz w:val="24"/>
            <w:szCs w:val="24"/>
            <w14:ligatures w14:val="none"/>
          </w:rPr>
          <w:delText xml:space="preserve">on </w:delText>
        </w:r>
      </w:del>
      <w:r w:rsidRPr="008272C4">
        <w:rPr>
          <w:rFonts w:ascii="Times New Roman" w:eastAsia="Times New Roman" w:hAnsi="Times New Roman" w:cs="Times New Roman"/>
          <w:sz w:val="24"/>
          <w:szCs w:val="24"/>
          <w14:ligatures w14:val="none"/>
        </w:rPr>
        <w:t xml:space="preserve">järelevalve Euroopa Parlamendi ja nõukogu määruses (EL) 2023/2405 sätestatud </w:t>
      </w:r>
      <w:r w:rsidR="00A92395" w:rsidRPr="008272C4">
        <w:rPr>
          <w:rFonts w:ascii="Times New Roman" w:eastAsia="Times New Roman" w:hAnsi="Times New Roman" w:cs="Times New Roman"/>
          <w:sz w:val="24"/>
          <w:szCs w:val="24"/>
          <w14:ligatures w14:val="none"/>
        </w:rPr>
        <w:t xml:space="preserve">õhusõiduki käitaja </w:t>
      </w:r>
      <w:r w:rsidRPr="008272C4">
        <w:rPr>
          <w:rFonts w:ascii="Times New Roman" w:eastAsia="Times New Roman" w:hAnsi="Times New Roman" w:cs="Times New Roman"/>
          <w:sz w:val="24"/>
          <w:szCs w:val="24"/>
          <w14:ligatures w14:val="none"/>
        </w:rPr>
        <w:t>kestlike lennukikütuste kasutamise ja aruandluse ning lennuvälja käitaja kestlike lennukikütus</w:t>
      </w:r>
      <w:r w:rsidR="002A30D0">
        <w:rPr>
          <w:rFonts w:ascii="Times New Roman" w:eastAsia="Times New Roman" w:hAnsi="Times New Roman" w:cs="Times New Roman"/>
          <w:sz w:val="24"/>
          <w:szCs w:val="24"/>
          <w14:ligatures w14:val="none"/>
        </w:rPr>
        <w:t>t</w:t>
      </w:r>
      <w:r w:rsidRPr="008272C4">
        <w:rPr>
          <w:rFonts w:ascii="Times New Roman" w:eastAsia="Times New Roman" w:hAnsi="Times New Roman" w:cs="Times New Roman"/>
          <w:sz w:val="24"/>
          <w:szCs w:val="24"/>
          <w14:ligatures w14:val="none"/>
        </w:rPr>
        <w:t xml:space="preserve">e kättesaadavuse tagamise </w:t>
      </w:r>
      <w:r w:rsidR="00EB2495" w:rsidRPr="008272C4">
        <w:rPr>
          <w:rFonts w:ascii="Times New Roman" w:eastAsia="Times New Roman" w:hAnsi="Times New Roman" w:cs="Times New Roman"/>
          <w:sz w:val="24"/>
          <w:szCs w:val="24"/>
          <w14:ligatures w14:val="none"/>
        </w:rPr>
        <w:t xml:space="preserve">kohustuse </w:t>
      </w:r>
      <w:r w:rsidRPr="008272C4">
        <w:rPr>
          <w:rFonts w:ascii="Times New Roman" w:eastAsia="Times New Roman" w:hAnsi="Times New Roman" w:cs="Times New Roman"/>
          <w:sz w:val="24"/>
          <w:szCs w:val="24"/>
          <w14:ligatures w14:val="none"/>
        </w:rPr>
        <w:t>täitmise üle.“;</w:t>
      </w:r>
    </w:p>
    <w:p w14:paraId="256299FC" w14:textId="77777777" w:rsidR="004333EF" w:rsidRPr="008272C4" w:rsidRDefault="004333EF" w:rsidP="002558F8">
      <w:pPr>
        <w:spacing w:after="0" w:line="240" w:lineRule="auto"/>
        <w:jc w:val="both"/>
        <w:rPr>
          <w:rFonts w:ascii="Times New Roman" w:eastAsia="Times New Roman" w:hAnsi="Times New Roman" w:cs="Times New Roman"/>
          <w:sz w:val="24"/>
          <w:szCs w:val="24"/>
          <w:bdr w:val="none" w:sz="0" w:space="0" w:color="auto" w:frame="1"/>
          <w14:ligatures w14:val="none"/>
        </w:rPr>
      </w:pPr>
    </w:p>
    <w:p w14:paraId="1BDF6491" w14:textId="16616464" w:rsidR="00807E85" w:rsidRPr="008272C4" w:rsidRDefault="00807E85" w:rsidP="002558F8">
      <w:pPr>
        <w:spacing w:after="0" w:line="240" w:lineRule="auto"/>
        <w:jc w:val="both"/>
        <w:rPr>
          <w:rFonts w:ascii="Times New Roman" w:eastAsia="Times New Roman" w:hAnsi="Times New Roman" w:cs="Times New Roman"/>
          <w:kern w:val="0"/>
          <w:sz w:val="24"/>
          <w:szCs w:val="24"/>
          <w:lang w:eastAsia="et-EE"/>
          <w14:ligatures w14:val="none"/>
        </w:rPr>
      </w:pPr>
      <w:bookmarkStart w:id="29" w:name="_Hlk165413737"/>
      <w:r w:rsidRPr="008272C4">
        <w:rPr>
          <w:rFonts w:ascii="Times New Roman" w:eastAsia="Times New Roman" w:hAnsi="Times New Roman" w:cs="Times New Roman"/>
          <w:b/>
          <w:bCs/>
          <w:kern w:val="0"/>
          <w:sz w:val="24"/>
          <w:szCs w:val="24"/>
          <w:lang w:eastAsia="et-EE"/>
          <w14:ligatures w14:val="none"/>
        </w:rPr>
        <w:t>1</w:t>
      </w:r>
      <w:r w:rsidR="00667603" w:rsidRPr="008272C4">
        <w:rPr>
          <w:rFonts w:ascii="Times New Roman" w:eastAsia="Times New Roman" w:hAnsi="Times New Roman" w:cs="Times New Roman"/>
          <w:b/>
          <w:bCs/>
          <w:kern w:val="0"/>
          <w:sz w:val="24"/>
          <w:szCs w:val="24"/>
          <w:lang w:eastAsia="et-EE"/>
          <w14:ligatures w14:val="none"/>
        </w:rPr>
        <w:t>2</w:t>
      </w:r>
      <w:r w:rsidRPr="008272C4">
        <w:rPr>
          <w:rFonts w:ascii="Times New Roman" w:eastAsia="Times New Roman" w:hAnsi="Times New Roman" w:cs="Times New Roman"/>
          <w:b/>
          <w:bCs/>
          <w:kern w:val="0"/>
          <w:sz w:val="24"/>
          <w:szCs w:val="24"/>
          <w:lang w:eastAsia="et-EE"/>
          <w14:ligatures w14:val="none"/>
        </w:rPr>
        <w:t>)</w:t>
      </w:r>
      <w:r w:rsidRPr="008272C4">
        <w:rPr>
          <w:rFonts w:ascii="Times New Roman" w:eastAsia="Times New Roman" w:hAnsi="Times New Roman" w:cs="Times New Roman"/>
          <w:kern w:val="0"/>
          <w:sz w:val="24"/>
          <w:szCs w:val="24"/>
          <w:lang w:eastAsia="et-EE"/>
          <w14:ligatures w14:val="none"/>
        </w:rPr>
        <w:t xml:space="preserve"> paragrahvis 25 asendatakse tekstiosa „640 eurot“ tekstiosaga „</w:t>
      </w:r>
      <w:r w:rsidR="00A069C7" w:rsidRPr="008272C4">
        <w:rPr>
          <w:rFonts w:ascii="Times New Roman" w:eastAsia="Times New Roman" w:hAnsi="Times New Roman" w:cs="Times New Roman"/>
          <w:kern w:val="0"/>
          <w:sz w:val="24"/>
          <w:szCs w:val="24"/>
          <w:lang w:eastAsia="et-EE"/>
          <w14:ligatures w14:val="none"/>
        </w:rPr>
        <w:t>32</w:t>
      </w:r>
      <w:r w:rsidRPr="008272C4">
        <w:rPr>
          <w:rFonts w:ascii="Times New Roman" w:eastAsia="Times New Roman" w:hAnsi="Times New Roman" w:cs="Times New Roman"/>
          <w:kern w:val="0"/>
          <w:sz w:val="24"/>
          <w:szCs w:val="24"/>
          <w:lang w:eastAsia="et-EE"/>
          <w14:ligatures w14:val="none"/>
        </w:rPr>
        <w:t> 000 eurot“;</w:t>
      </w:r>
    </w:p>
    <w:p w14:paraId="7DB208E1" w14:textId="77777777" w:rsidR="00807E85" w:rsidRPr="008272C4" w:rsidRDefault="00807E85" w:rsidP="002558F8">
      <w:pPr>
        <w:spacing w:after="0" w:line="240" w:lineRule="auto"/>
        <w:jc w:val="both"/>
        <w:rPr>
          <w:rFonts w:ascii="Times New Roman" w:eastAsia="Times New Roman" w:hAnsi="Times New Roman" w:cs="Times New Roman"/>
          <w:kern w:val="0"/>
          <w:sz w:val="24"/>
          <w:szCs w:val="24"/>
          <w:lang w:eastAsia="et-EE"/>
          <w14:ligatures w14:val="none"/>
        </w:rPr>
      </w:pPr>
    </w:p>
    <w:p w14:paraId="62B76B5D" w14:textId="31550F3B" w:rsidR="001D5B99" w:rsidRPr="008272C4" w:rsidRDefault="001D5B99" w:rsidP="002558F8">
      <w:pPr>
        <w:spacing w:after="0" w:line="240" w:lineRule="auto"/>
        <w:jc w:val="both"/>
        <w:rPr>
          <w:rFonts w:ascii="Times New Roman" w:eastAsia="Times New Roman" w:hAnsi="Times New Roman" w:cs="Times New Roman"/>
          <w:sz w:val="24"/>
          <w:szCs w:val="24"/>
          <w:shd w:val="clear" w:color="auto" w:fill="FFFFFF"/>
          <w14:ligatures w14:val="none"/>
        </w:rPr>
      </w:pPr>
      <w:commentRangeStart w:id="30"/>
      <w:r w:rsidRPr="008272C4">
        <w:rPr>
          <w:rFonts w:ascii="Times New Roman" w:eastAsia="Times New Roman" w:hAnsi="Times New Roman" w:cs="Times New Roman"/>
          <w:b/>
          <w:sz w:val="24"/>
          <w:szCs w:val="24"/>
          <w14:ligatures w14:val="none"/>
        </w:rPr>
        <w:t>1</w:t>
      </w:r>
      <w:r w:rsidR="00667603" w:rsidRPr="008272C4">
        <w:rPr>
          <w:rFonts w:ascii="Times New Roman" w:eastAsia="Times New Roman" w:hAnsi="Times New Roman" w:cs="Times New Roman"/>
          <w:b/>
          <w:sz w:val="24"/>
          <w:szCs w:val="24"/>
          <w14:ligatures w14:val="none"/>
        </w:rPr>
        <w:t>3</w:t>
      </w:r>
      <w:r w:rsidRPr="008272C4">
        <w:rPr>
          <w:rFonts w:ascii="Times New Roman" w:eastAsia="Times New Roman" w:hAnsi="Times New Roman" w:cs="Times New Roman"/>
          <w:sz w:val="24"/>
          <w:szCs w:val="24"/>
          <w14:ligatures w14:val="none"/>
        </w:rPr>
        <w:t xml:space="preserve">) seadust </w:t>
      </w:r>
      <w:r w:rsidRPr="008272C4">
        <w:rPr>
          <w:rFonts w:ascii="Times New Roman" w:eastAsia="Times New Roman" w:hAnsi="Times New Roman" w:cs="Times New Roman"/>
          <w:sz w:val="24"/>
          <w:szCs w:val="24"/>
          <w:shd w:val="clear" w:color="auto" w:fill="FFFFFF"/>
          <w14:ligatures w14:val="none"/>
        </w:rPr>
        <w:t xml:space="preserve">täiendatakse </w:t>
      </w:r>
      <w:r w:rsidR="00B76A69" w:rsidRPr="008272C4">
        <w:rPr>
          <w:rFonts w:ascii="Times New Roman" w:eastAsia="Times New Roman" w:hAnsi="Times New Roman" w:cs="Times New Roman"/>
          <w:sz w:val="24"/>
          <w:szCs w:val="24"/>
          <w:shd w:val="clear" w:color="auto" w:fill="FFFFFF"/>
          <w14:ligatures w14:val="none"/>
        </w:rPr>
        <w:t>5</w:t>
      </w:r>
      <w:r w:rsidR="00B76A69" w:rsidRPr="008272C4">
        <w:rPr>
          <w:rFonts w:ascii="Times New Roman" w:eastAsia="Times New Roman" w:hAnsi="Times New Roman" w:cs="Times New Roman"/>
          <w:sz w:val="24"/>
          <w:szCs w:val="24"/>
          <w:shd w:val="clear" w:color="auto" w:fill="FFFFFF"/>
          <w:vertAlign w:val="superscript"/>
          <w14:ligatures w14:val="none"/>
        </w:rPr>
        <w:t>1</w:t>
      </w:r>
      <w:r w:rsidRPr="008272C4">
        <w:rPr>
          <w:rFonts w:ascii="Times New Roman" w:eastAsia="Times New Roman" w:hAnsi="Times New Roman" w:cs="Times New Roman"/>
          <w:sz w:val="24"/>
          <w:szCs w:val="24"/>
          <w:shd w:val="clear" w:color="auto" w:fill="FFFFFF"/>
          <w14:ligatures w14:val="none"/>
        </w:rPr>
        <w:t>. peatükiga järgmises sõnastuses:</w:t>
      </w:r>
    </w:p>
    <w:bookmarkEnd w:id="29"/>
    <w:p w14:paraId="319EBF67" w14:textId="77777777" w:rsidR="001D5B99" w:rsidRPr="008272C4" w:rsidRDefault="001D5B99" w:rsidP="002558F8">
      <w:pPr>
        <w:spacing w:after="0" w:line="240" w:lineRule="auto"/>
        <w:jc w:val="both"/>
        <w:rPr>
          <w:rFonts w:ascii="Times New Roman" w:eastAsia="Times New Roman" w:hAnsi="Times New Roman" w:cs="Times New Roman"/>
          <w:sz w:val="24"/>
          <w:szCs w:val="24"/>
          <w:shd w:val="clear" w:color="auto" w:fill="FFFFFF"/>
          <w14:ligatures w14:val="none"/>
        </w:rPr>
      </w:pPr>
    </w:p>
    <w:p w14:paraId="3221AC7C" w14:textId="0D49E7AF" w:rsidR="001D5B99" w:rsidRPr="008272C4" w:rsidRDefault="001D5B99" w:rsidP="002558F8">
      <w:pPr>
        <w:spacing w:after="0" w:line="240" w:lineRule="auto"/>
        <w:jc w:val="center"/>
        <w:rPr>
          <w:rFonts w:ascii="Times New Roman" w:eastAsia="Times New Roman" w:hAnsi="Times New Roman" w:cs="Times New Roman"/>
          <w:b/>
          <w:sz w:val="24"/>
          <w:szCs w:val="24"/>
          <w:bdr w:val="none" w:sz="0" w:space="0" w:color="auto" w:frame="1"/>
          <w14:ligatures w14:val="none"/>
        </w:rPr>
      </w:pPr>
      <w:r w:rsidRPr="008272C4">
        <w:rPr>
          <w:rFonts w:ascii="Times New Roman" w:eastAsia="Times New Roman" w:hAnsi="Times New Roman" w:cs="Times New Roman"/>
          <w:sz w:val="24"/>
          <w:szCs w:val="24"/>
          <w14:ligatures w14:val="none"/>
        </w:rPr>
        <w:t>„</w:t>
      </w:r>
      <w:r w:rsidR="00B76A69" w:rsidRPr="008272C4">
        <w:rPr>
          <w:rFonts w:ascii="Times New Roman" w:eastAsia="Times New Roman" w:hAnsi="Times New Roman" w:cs="Times New Roman"/>
          <w:b/>
          <w:sz w:val="24"/>
          <w:szCs w:val="24"/>
          <w:bdr w:val="none" w:sz="0" w:space="0" w:color="auto" w:frame="1"/>
          <w14:ligatures w14:val="none"/>
        </w:rPr>
        <w:t>5</w:t>
      </w:r>
      <w:r w:rsidR="00B76A69" w:rsidRPr="008272C4">
        <w:rPr>
          <w:rFonts w:ascii="Times New Roman" w:eastAsia="Times New Roman" w:hAnsi="Times New Roman" w:cs="Times New Roman"/>
          <w:b/>
          <w:sz w:val="24"/>
          <w:szCs w:val="24"/>
          <w:bdr w:val="none" w:sz="0" w:space="0" w:color="auto" w:frame="1"/>
          <w:vertAlign w:val="superscript"/>
          <w14:ligatures w14:val="none"/>
        </w:rPr>
        <w:t>1</w:t>
      </w:r>
      <w:r w:rsidRPr="008272C4">
        <w:rPr>
          <w:rFonts w:ascii="Times New Roman" w:eastAsia="Times New Roman" w:hAnsi="Times New Roman" w:cs="Times New Roman"/>
          <w:b/>
          <w:sz w:val="24"/>
          <w:szCs w:val="24"/>
          <w:bdr w:val="none" w:sz="0" w:space="0" w:color="auto" w:frame="1"/>
          <w14:ligatures w14:val="none"/>
        </w:rPr>
        <w:t>. peatükk</w:t>
      </w:r>
    </w:p>
    <w:p w14:paraId="50E2D142" w14:textId="757A48B0" w:rsidR="001D5B99" w:rsidRPr="008272C4" w:rsidRDefault="00B76A69" w:rsidP="002558F8">
      <w:pPr>
        <w:spacing w:after="0" w:line="240" w:lineRule="auto"/>
        <w:jc w:val="center"/>
        <w:rPr>
          <w:rFonts w:ascii="Times New Roman" w:eastAsia="Times New Roman" w:hAnsi="Times New Roman" w:cs="Times New Roman"/>
          <w:b/>
          <w:sz w:val="24"/>
          <w:szCs w:val="24"/>
          <w14:ligatures w14:val="none"/>
        </w:rPr>
      </w:pPr>
      <w:r w:rsidRPr="008272C4">
        <w:rPr>
          <w:rFonts w:ascii="Times New Roman" w:eastAsia="Times New Roman" w:hAnsi="Times New Roman" w:cs="Times New Roman"/>
          <w:b/>
          <w:sz w:val="24"/>
          <w:szCs w:val="24"/>
          <w:bdr w:val="none" w:sz="0" w:space="0" w:color="auto" w:frame="1"/>
          <w14:ligatures w14:val="none"/>
        </w:rPr>
        <w:t>PÄDEVAD ASUTUSED</w:t>
      </w:r>
    </w:p>
    <w:p w14:paraId="2882C45E" w14:textId="77777777" w:rsidR="001D5B99" w:rsidRPr="008272C4" w:rsidRDefault="001D5B99" w:rsidP="002558F8">
      <w:pPr>
        <w:spacing w:after="0" w:line="240" w:lineRule="auto"/>
        <w:jc w:val="both"/>
        <w:rPr>
          <w:rFonts w:ascii="Times New Roman" w:eastAsia="Times New Roman" w:hAnsi="Times New Roman" w:cs="Times New Roman"/>
          <w:b/>
          <w:bCs/>
          <w:sz w:val="24"/>
          <w:szCs w:val="24"/>
          <w:shd w:val="clear" w:color="auto" w:fill="FFFFFF"/>
          <w14:ligatures w14:val="none"/>
        </w:rPr>
      </w:pPr>
    </w:p>
    <w:p w14:paraId="18541198" w14:textId="77777777" w:rsidR="00B76A69" w:rsidRPr="008272C4" w:rsidRDefault="00B76A69" w:rsidP="002558F8">
      <w:pPr>
        <w:spacing w:after="0" w:line="240" w:lineRule="auto"/>
        <w:jc w:val="both"/>
        <w:rPr>
          <w:rFonts w:ascii="Times New Roman" w:eastAsia="Times New Roman" w:hAnsi="Times New Roman" w:cs="Times New Roman"/>
          <w:b/>
          <w:bCs/>
          <w:kern w:val="0"/>
          <w:sz w:val="24"/>
          <w:szCs w:val="24"/>
          <w:lang w:eastAsia="et-EE"/>
          <w14:ligatures w14:val="none"/>
        </w:rPr>
      </w:pPr>
      <w:r w:rsidRPr="008272C4">
        <w:rPr>
          <w:rFonts w:ascii="Times New Roman" w:eastAsia="Times New Roman" w:hAnsi="Times New Roman" w:cs="Times New Roman"/>
          <w:b/>
          <w:bCs/>
          <w:kern w:val="0"/>
          <w:sz w:val="24"/>
          <w:szCs w:val="24"/>
          <w:lang w:eastAsia="et-EE"/>
          <w14:ligatures w14:val="none"/>
        </w:rPr>
        <w:t>§ 28</w:t>
      </w:r>
      <w:r w:rsidRPr="008272C4">
        <w:rPr>
          <w:rFonts w:ascii="Times New Roman" w:eastAsia="Times New Roman" w:hAnsi="Times New Roman" w:cs="Times New Roman"/>
          <w:b/>
          <w:bCs/>
          <w:kern w:val="0"/>
          <w:sz w:val="24"/>
          <w:szCs w:val="24"/>
          <w:vertAlign w:val="superscript"/>
          <w:lang w:eastAsia="et-EE"/>
          <w14:ligatures w14:val="none"/>
        </w:rPr>
        <w:t>1</w:t>
      </w:r>
      <w:r w:rsidRPr="008272C4">
        <w:rPr>
          <w:rFonts w:ascii="Times New Roman" w:eastAsia="Times New Roman" w:hAnsi="Times New Roman" w:cs="Times New Roman"/>
          <w:b/>
          <w:bCs/>
          <w:kern w:val="0"/>
          <w:sz w:val="24"/>
          <w:szCs w:val="24"/>
          <w:lang w:eastAsia="et-EE"/>
          <w14:ligatures w14:val="none"/>
        </w:rPr>
        <w:t>. Pädev asutus</w:t>
      </w:r>
    </w:p>
    <w:p w14:paraId="178C689F" w14:textId="77777777" w:rsidR="00B76A69" w:rsidRPr="008272C4" w:rsidRDefault="00B76A69" w:rsidP="002558F8">
      <w:pPr>
        <w:spacing w:after="0" w:line="240" w:lineRule="auto"/>
        <w:jc w:val="both"/>
        <w:rPr>
          <w:rFonts w:ascii="Times New Roman" w:eastAsia="Times New Roman" w:hAnsi="Times New Roman" w:cs="Times New Roman"/>
          <w:kern w:val="0"/>
          <w:sz w:val="24"/>
          <w:szCs w:val="24"/>
          <w:lang w:eastAsia="et-EE"/>
          <w14:ligatures w14:val="none"/>
        </w:rPr>
      </w:pPr>
    </w:p>
    <w:p w14:paraId="2C5D7244" w14:textId="26BD1BA6" w:rsidR="00B76A69" w:rsidRPr="008272C4" w:rsidRDefault="00B76A69" w:rsidP="002558F8">
      <w:pPr>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 xml:space="preserve">(1) Transpordiamet on pädev asutus Euroopa Parlamendi ja nõukogu määruse (EL) 2023/2405 artikli 11 mõistes ning ta koordineerib määrusest tulenevate kohustuste täitmist </w:t>
      </w:r>
      <w:r w:rsidR="00A92395" w:rsidRPr="008272C4">
        <w:rPr>
          <w:rFonts w:ascii="Times New Roman" w:eastAsia="Times New Roman" w:hAnsi="Times New Roman" w:cs="Times New Roman"/>
          <w:kern w:val="0"/>
          <w:sz w:val="24"/>
          <w:szCs w:val="24"/>
          <w:lang w:eastAsia="et-EE"/>
          <w14:ligatures w14:val="none"/>
        </w:rPr>
        <w:t xml:space="preserve">õhusõiduki käitaja </w:t>
      </w:r>
      <w:r w:rsidRPr="008272C4">
        <w:rPr>
          <w:rFonts w:ascii="Times New Roman" w:eastAsia="Times New Roman" w:hAnsi="Times New Roman" w:cs="Times New Roman"/>
          <w:kern w:val="0"/>
          <w:sz w:val="24"/>
          <w:szCs w:val="24"/>
          <w:lang w:eastAsia="et-EE"/>
          <w14:ligatures w14:val="none"/>
        </w:rPr>
        <w:t>ja lennuvälja käitaja tegevust puudutavates küsimustes.</w:t>
      </w:r>
    </w:p>
    <w:p w14:paraId="26C2265F" w14:textId="77777777" w:rsidR="00B76A69" w:rsidRPr="008272C4" w:rsidRDefault="00B76A69" w:rsidP="002558F8">
      <w:pPr>
        <w:spacing w:after="0" w:line="240" w:lineRule="auto"/>
        <w:jc w:val="both"/>
        <w:rPr>
          <w:rFonts w:ascii="Times New Roman" w:eastAsia="Times New Roman" w:hAnsi="Times New Roman" w:cs="Times New Roman"/>
          <w:kern w:val="0"/>
          <w:sz w:val="24"/>
          <w:szCs w:val="24"/>
          <w:lang w:eastAsia="et-EE"/>
          <w14:ligatures w14:val="none"/>
        </w:rPr>
      </w:pPr>
    </w:p>
    <w:p w14:paraId="00104C20" w14:textId="6B9435DA" w:rsidR="001D5B99" w:rsidRPr="008272C4" w:rsidRDefault="00B76A69" w:rsidP="002558F8">
      <w:pPr>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(2) Keskkonnaamet on pädev asutus Euroopa Parlamendi ja nõukogu määruse (EL) 2023/2405 artikli 11 mõistes ning ta koordineerib määrusest tulenevate kohustuste täitmist lennukikütuse tarnija tegevust puudutavates küsimustes.“;</w:t>
      </w:r>
      <w:commentRangeEnd w:id="30"/>
      <w:r w:rsidR="00042B65">
        <w:rPr>
          <w:rStyle w:val="Kommentaariviide"/>
        </w:rPr>
        <w:commentReference w:id="30"/>
      </w:r>
    </w:p>
    <w:p w14:paraId="2C40FD15" w14:textId="77777777" w:rsidR="00B76A69" w:rsidRPr="008272C4" w:rsidRDefault="00B76A69" w:rsidP="002558F8">
      <w:pPr>
        <w:spacing w:after="0" w:line="240" w:lineRule="auto"/>
        <w:jc w:val="both"/>
        <w:rPr>
          <w:rFonts w:ascii="Times New Roman" w:eastAsia="Times New Roman" w:hAnsi="Times New Roman" w:cs="Times New Roman"/>
          <w:kern w:val="0"/>
          <w:sz w:val="24"/>
          <w:szCs w:val="24"/>
          <w:lang w:eastAsia="et-EE"/>
          <w14:ligatures w14:val="none"/>
        </w:rPr>
      </w:pPr>
    </w:p>
    <w:p w14:paraId="4B516558" w14:textId="13F4DBD8" w:rsidR="00F33B2F" w:rsidRPr="008272C4" w:rsidRDefault="00B76A69" w:rsidP="002558F8">
      <w:pPr>
        <w:spacing w:after="0" w:line="240" w:lineRule="auto"/>
        <w:jc w:val="both"/>
        <w:rPr>
          <w:rFonts w:ascii="Times New Roman" w:eastAsia="Times New Roman" w:hAnsi="Times New Roman" w:cs="Times New Roman"/>
          <w:b/>
          <w:bCs/>
          <w:sz w:val="24"/>
          <w:szCs w:val="24"/>
          <w14:ligatures w14:val="none"/>
        </w:rPr>
      </w:pPr>
      <w:commentRangeStart w:id="31"/>
      <w:r w:rsidRPr="008272C4">
        <w:rPr>
          <w:rFonts w:ascii="Times New Roman" w:eastAsia="Times New Roman" w:hAnsi="Times New Roman" w:cs="Times New Roman"/>
          <w:b/>
          <w:bCs/>
          <w:kern w:val="0"/>
          <w:sz w:val="24"/>
          <w:szCs w:val="24"/>
          <w:lang w:eastAsia="et-EE"/>
          <w14:ligatures w14:val="none"/>
        </w:rPr>
        <w:t>1</w:t>
      </w:r>
      <w:r w:rsidR="00667603" w:rsidRPr="008272C4">
        <w:rPr>
          <w:rFonts w:ascii="Times New Roman" w:eastAsia="Times New Roman" w:hAnsi="Times New Roman" w:cs="Times New Roman"/>
          <w:b/>
          <w:bCs/>
          <w:kern w:val="0"/>
          <w:sz w:val="24"/>
          <w:szCs w:val="24"/>
          <w:lang w:eastAsia="et-EE"/>
          <w14:ligatures w14:val="none"/>
        </w:rPr>
        <w:t>4</w:t>
      </w:r>
      <w:r w:rsidRPr="008272C4">
        <w:rPr>
          <w:rFonts w:ascii="Times New Roman" w:eastAsia="Times New Roman" w:hAnsi="Times New Roman" w:cs="Times New Roman"/>
          <w:b/>
          <w:bCs/>
          <w:kern w:val="0"/>
          <w:sz w:val="24"/>
          <w:szCs w:val="24"/>
          <w:lang w:eastAsia="et-EE"/>
          <w14:ligatures w14:val="none"/>
        </w:rPr>
        <w:t>)</w:t>
      </w:r>
      <w:r w:rsidRPr="008272C4">
        <w:rPr>
          <w:rFonts w:ascii="Times New Roman" w:eastAsia="Times New Roman" w:hAnsi="Times New Roman" w:cs="Times New Roman"/>
          <w:kern w:val="0"/>
          <w:sz w:val="24"/>
          <w:szCs w:val="24"/>
          <w:lang w:eastAsia="et-EE"/>
          <w14:ligatures w14:val="none"/>
        </w:rPr>
        <w:t xml:space="preserve"> </w:t>
      </w:r>
      <w:r w:rsidR="00F33B2F" w:rsidRPr="008272C4">
        <w:rPr>
          <w:rFonts w:ascii="Times New Roman" w:eastAsia="Times New Roman" w:hAnsi="Times New Roman" w:cs="Times New Roman"/>
          <w:kern w:val="0"/>
          <w:sz w:val="24"/>
          <w:szCs w:val="24"/>
          <w:lang w:eastAsia="et-EE"/>
          <w14:ligatures w14:val="none"/>
        </w:rPr>
        <w:t>seadust täiendatakse §-</w:t>
      </w:r>
      <w:r w:rsidR="002A30D0">
        <w:rPr>
          <w:rFonts w:ascii="Times New Roman" w:eastAsia="Times New Roman" w:hAnsi="Times New Roman" w:cs="Times New Roman"/>
          <w:kern w:val="0"/>
          <w:sz w:val="24"/>
          <w:szCs w:val="24"/>
          <w:lang w:eastAsia="et-EE"/>
          <w14:ligatures w14:val="none"/>
        </w:rPr>
        <w:t>de</w:t>
      </w:r>
      <w:r w:rsidR="00F33B2F" w:rsidRPr="008272C4">
        <w:rPr>
          <w:rFonts w:ascii="Times New Roman" w:eastAsia="Times New Roman" w:hAnsi="Times New Roman" w:cs="Times New Roman"/>
          <w:kern w:val="0"/>
          <w:sz w:val="24"/>
          <w:szCs w:val="24"/>
          <w:lang w:eastAsia="et-EE"/>
          <w14:ligatures w14:val="none"/>
        </w:rPr>
        <w:t>ga 33</w:t>
      </w:r>
      <w:r w:rsidR="00F33B2F" w:rsidRPr="008272C4">
        <w:rPr>
          <w:rFonts w:ascii="Times New Roman" w:eastAsia="Times New Roman" w:hAnsi="Times New Roman" w:cs="Times New Roman"/>
          <w:kern w:val="0"/>
          <w:sz w:val="24"/>
          <w:szCs w:val="24"/>
          <w:vertAlign w:val="superscript"/>
          <w:lang w:eastAsia="et-EE"/>
          <w14:ligatures w14:val="none"/>
        </w:rPr>
        <w:t>3</w:t>
      </w:r>
      <w:r w:rsidR="008A1219" w:rsidRPr="008272C4">
        <w:rPr>
          <w:rFonts w:ascii="Times New Roman" w:eastAsia="Times New Roman" w:hAnsi="Times New Roman" w:cs="Times New Roman"/>
          <w:sz w:val="24"/>
          <w:szCs w:val="24"/>
          <w14:ligatures w14:val="none"/>
        </w:rPr>
        <w:t>–</w:t>
      </w:r>
      <w:r w:rsidR="00F33B2F" w:rsidRPr="008272C4">
        <w:rPr>
          <w:rFonts w:ascii="Times New Roman" w:eastAsia="Times New Roman" w:hAnsi="Times New Roman" w:cs="Times New Roman"/>
          <w:kern w:val="0"/>
          <w:sz w:val="24"/>
          <w:szCs w:val="24"/>
          <w:lang w:eastAsia="et-EE"/>
          <w14:ligatures w14:val="none"/>
        </w:rPr>
        <w:t>33</w:t>
      </w:r>
      <w:r w:rsidR="00595735" w:rsidRPr="008272C4">
        <w:rPr>
          <w:rFonts w:ascii="Times New Roman" w:eastAsia="Times New Roman" w:hAnsi="Times New Roman" w:cs="Times New Roman"/>
          <w:kern w:val="0"/>
          <w:sz w:val="24"/>
          <w:szCs w:val="24"/>
          <w:vertAlign w:val="superscript"/>
          <w:lang w:eastAsia="et-EE"/>
          <w14:ligatures w14:val="none"/>
        </w:rPr>
        <w:t>5</w:t>
      </w:r>
      <w:r w:rsidR="00890E3C" w:rsidRPr="008272C4">
        <w:rPr>
          <w:rFonts w:ascii="Times New Roman" w:eastAsia="Times New Roman" w:hAnsi="Times New Roman" w:cs="Times New Roman"/>
          <w:kern w:val="0"/>
          <w:sz w:val="24"/>
          <w:szCs w:val="24"/>
          <w:lang w:eastAsia="et-EE"/>
          <w14:ligatures w14:val="none"/>
        </w:rPr>
        <w:t xml:space="preserve"> </w:t>
      </w:r>
      <w:r w:rsidR="00F33B2F" w:rsidRPr="008272C4">
        <w:rPr>
          <w:rFonts w:ascii="Times New Roman" w:eastAsia="Times New Roman" w:hAnsi="Times New Roman" w:cs="Times New Roman"/>
          <w:kern w:val="0"/>
          <w:sz w:val="24"/>
          <w:szCs w:val="24"/>
          <w:lang w:eastAsia="et-EE"/>
          <w14:ligatures w14:val="none"/>
        </w:rPr>
        <w:t>järgmises sõnastuses:</w:t>
      </w:r>
      <w:commentRangeEnd w:id="31"/>
      <w:r w:rsidR="002D1541">
        <w:rPr>
          <w:rStyle w:val="Kommentaariviide"/>
        </w:rPr>
        <w:commentReference w:id="31"/>
      </w:r>
    </w:p>
    <w:p w14:paraId="408B78E9" w14:textId="77777777" w:rsidR="00890E3C" w:rsidRPr="008272C4" w:rsidRDefault="00890E3C" w:rsidP="002558F8">
      <w:pPr>
        <w:spacing w:after="0" w:line="240" w:lineRule="auto"/>
        <w:jc w:val="both"/>
        <w:rPr>
          <w:rFonts w:ascii="Times New Roman" w:eastAsia="Times New Roman" w:hAnsi="Times New Roman" w:cs="Times New Roman"/>
          <w:b/>
          <w:bCs/>
          <w:sz w:val="24"/>
          <w:szCs w:val="24"/>
          <w14:ligatures w14:val="none"/>
        </w:rPr>
      </w:pPr>
    </w:p>
    <w:p w14:paraId="77EB9749" w14:textId="0BAAF8A9" w:rsidR="00F33B2F" w:rsidRPr="008272C4" w:rsidRDefault="00F33B2F" w:rsidP="002558F8">
      <w:pPr>
        <w:spacing w:after="0" w:line="240" w:lineRule="auto"/>
        <w:jc w:val="both"/>
        <w:rPr>
          <w:rFonts w:ascii="Times New Roman" w:eastAsia="Times New Roman" w:hAnsi="Times New Roman" w:cs="Times New Roman"/>
          <w:b/>
          <w:bCs/>
          <w:sz w:val="24"/>
          <w:szCs w:val="24"/>
          <w14:ligatures w14:val="none"/>
        </w:rPr>
      </w:pPr>
      <w:r w:rsidRPr="008272C4">
        <w:rPr>
          <w:rFonts w:ascii="Times New Roman" w:eastAsia="Times New Roman" w:hAnsi="Times New Roman" w:cs="Times New Roman"/>
          <w:b/>
          <w:bCs/>
          <w:sz w:val="24"/>
          <w:szCs w:val="24"/>
          <w14:ligatures w14:val="none"/>
        </w:rPr>
        <w:t>„§ 33</w:t>
      </w:r>
      <w:r w:rsidRPr="008272C4">
        <w:rPr>
          <w:rFonts w:ascii="Times New Roman" w:eastAsia="Times New Roman" w:hAnsi="Times New Roman" w:cs="Times New Roman"/>
          <w:b/>
          <w:bCs/>
          <w:sz w:val="24"/>
          <w:szCs w:val="24"/>
          <w:vertAlign w:val="superscript"/>
          <w14:ligatures w14:val="none"/>
        </w:rPr>
        <w:t>3</w:t>
      </w:r>
      <w:r w:rsidR="00AC7755" w:rsidRPr="008272C4">
        <w:rPr>
          <w:rFonts w:ascii="Times New Roman" w:eastAsia="Times New Roman" w:hAnsi="Times New Roman" w:cs="Times New Roman"/>
          <w:b/>
          <w:bCs/>
          <w:sz w:val="24"/>
          <w:szCs w:val="24"/>
          <w14:ligatures w14:val="none"/>
        </w:rPr>
        <w:t>.</w:t>
      </w:r>
      <w:r w:rsidRPr="008272C4">
        <w:rPr>
          <w:rFonts w:ascii="Times New Roman" w:eastAsia="Times New Roman" w:hAnsi="Times New Roman" w:cs="Times New Roman"/>
          <w:b/>
          <w:bCs/>
          <w:sz w:val="24"/>
          <w:szCs w:val="24"/>
          <w14:ligatures w14:val="none"/>
        </w:rPr>
        <w:t xml:space="preserve"> Kestlike lennukikütuste miinimumosakaalu nõuete rikkumine</w:t>
      </w:r>
    </w:p>
    <w:p w14:paraId="2417BAF1" w14:textId="77777777" w:rsidR="00F33B2F" w:rsidRPr="008272C4" w:rsidRDefault="00F33B2F" w:rsidP="002558F8">
      <w:pPr>
        <w:spacing w:after="0" w:line="240" w:lineRule="auto"/>
        <w:jc w:val="both"/>
        <w:rPr>
          <w:rFonts w:ascii="Times New Roman" w:eastAsia="Times New Roman" w:hAnsi="Times New Roman" w:cs="Times New Roman"/>
          <w:sz w:val="24"/>
          <w:szCs w:val="24"/>
          <w14:ligatures w14:val="none"/>
        </w:rPr>
      </w:pPr>
    </w:p>
    <w:p w14:paraId="3D6B66EC" w14:textId="72BAFB11" w:rsidR="00F33B2F" w:rsidRPr="008272C4" w:rsidRDefault="00F33B2F" w:rsidP="002558F8">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sz w:val="24"/>
          <w:szCs w:val="24"/>
          <w14:ligatures w14:val="none"/>
        </w:rPr>
        <w:t xml:space="preserve">(1) </w:t>
      </w:r>
      <w:bookmarkStart w:id="32" w:name="_Hlk174017411"/>
      <w:r w:rsidRPr="008272C4">
        <w:rPr>
          <w:rFonts w:ascii="Times New Roman" w:eastAsia="Times New Roman" w:hAnsi="Times New Roman" w:cs="Times New Roman"/>
          <w:sz w:val="24"/>
          <w:szCs w:val="24"/>
          <w14:ligatures w14:val="none"/>
        </w:rPr>
        <w:t xml:space="preserve">Euroopa Parlamendi ja nõukogu määruse (EL) 2023/2405 </w:t>
      </w:r>
      <w:bookmarkEnd w:id="32"/>
      <w:r w:rsidRPr="008272C4">
        <w:rPr>
          <w:rFonts w:ascii="Times New Roman" w:eastAsia="Times New Roman" w:hAnsi="Times New Roman" w:cs="Times New Roman"/>
          <w:sz w:val="24"/>
          <w:szCs w:val="24"/>
          <w14:ligatures w14:val="none"/>
        </w:rPr>
        <w:t xml:space="preserve">artiklis 4 </w:t>
      </w:r>
      <w:r w:rsidR="007D37BA" w:rsidRPr="008272C4">
        <w:rPr>
          <w:rFonts w:ascii="Times New Roman" w:eastAsia="Times New Roman" w:hAnsi="Times New Roman" w:cs="Times New Roman"/>
          <w:sz w:val="24"/>
          <w:szCs w:val="24"/>
          <w14:ligatures w14:val="none"/>
        </w:rPr>
        <w:t xml:space="preserve">sätestatud </w:t>
      </w:r>
      <w:r w:rsidRPr="008272C4">
        <w:rPr>
          <w:rFonts w:ascii="Times New Roman" w:eastAsia="Times New Roman" w:hAnsi="Times New Roman" w:cs="Times New Roman"/>
          <w:sz w:val="24"/>
          <w:szCs w:val="24"/>
          <w14:ligatures w14:val="none"/>
        </w:rPr>
        <w:t xml:space="preserve">kestlike lennukikütuste miinimumosakaalu suhtes kehtestatud kohustuste rikkumise </w:t>
      </w:r>
      <w:bookmarkStart w:id="33" w:name="_Hlk174018202"/>
      <w:r w:rsidRPr="008272C4">
        <w:rPr>
          <w:rFonts w:ascii="Times New Roman" w:eastAsia="Times New Roman" w:hAnsi="Times New Roman" w:cs="Times New Roman"/>
          <w:sz w:val="24"/>
          <w:szCs w:val="24"/>
          <w14:ligatures w14:val="none"/>
        </w:rPr>
        <w:t>eest –</w:t>
      </w:r>
      <w:bookmarkEnd w:id="33"/>
    </w:p>
    <w:p w14:paraId="5C584E7D" w14:textId="77777777" w:rsidR="00F33B2F" w:rsidRPr="008272C4" w:rsidRDefault="00F33B2F" w:rsidP="002558F8">
      <w:pPr>
        <w:spacing w:after="0" w:line="240" w:lineRule="auto"/>
        <w:jc w:val="both"/>
        <w:rPr>
          <w:rFonts w:ascii="Times New Roman" w:eastAsia="Times New Roman" w:hAnsi="Times New Roman" w:cs="Times New Roman"/>
          <w:sz w:val="24"/>
          <w:szCs w:val="24"/>
          <w14:ligatures w14:val="none"/>
        </w:rPr>
      </w:pPr>
      <w:bookmarkStart w:id="34" w:name="_Hlk174018457"/>
      <w:r w:rsidRPr="008272C4">
        <w:rPr>
          <w:rFonts w:ascii="Times New Roman" w:eastAsia="Times New Roman" w:hAnsi="Times New Roman" w:cs="Times New Roman"/>
          <w:sz w:val="24"/>
          <w:szCs w:val="24"/>
          <w14:ligatures w14:val="none"/>
        </w:rPr>
        <w:t>karistatakse rahatrahviga kuni 300 trahviühikut</w:t>
      </w:r>
      <w:bookmarkEnd w:id="34"/>
      <w:r w:rsidRPr="008272C4">
        <w:rPr>
          <w:rFonts w:ascii="Times New Roman" w:eastAsia="Times New Roman" w:hAnsi="Times New Roman" w:cs="Times New Roman"/>
          <w:sz w:val="24"/>
          <w:szCs w:val="24"/>
          <w14:ligatures w14:val="none"/>
        </w:rPr>
        <w:t>.</w:t>
      </w:r>
    </w:p>
    <w:p w14:paraId="42C7FAAF" w14:textId="77777777" w:rsidR="00F33B2F" w:rsidRPr="008272C4" w:rsidRDefault="00F33B2F" w:rsidP="002558F8">
      <w:pPr>
        <w:spacing w:after="0" w:line="240" w:lineRule="auto"/>
        <w:jc w:val="both"/>
        <w:rPr>
          <w:rFonts w:ascii="Times New Roman" w:eastAsia="Times New Roman" w:hAnsi="Times New Roman" w:cs="Times New Roman"/>
          <w:sz w:val="24"/>
          <w:szCs w:val="24"/>
          <w14:ligatures w14:val="none"/>
        </w:rPr>
      </w:pPr>
    </w:p>
    <w:p w14:paraId="0CE8ED49" w14:textId="77777777" w:rsidR="00F33B2F" w:rsidRPr="008272C4" w:rsidRDefault="00F33B2F" w:rsidP="002558F8">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sz w:val="24"/>
          <w:szCs w:val="24"/>
          <w14:ligatures w14:val="none"/>
        </w:rPr>
        <w:t>(2) Sama teo eest, kui selle on toime pannud juriidiline isik, –</w:t>
      </w:r>
    </w:p>
    <w:p w14:paraId="5EE3B799" w14:textId="6B2A369C" w:rsidR="00F33B2F" w:rsidRPr="008272C4" w:rsidRDefault="00F33B2F" w:rsidP="002558F8">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sz w:val="24"/>
          <w:szCs w:val="24"/>
          <w14:ligatures w14:val="none"/>
        </w:rPr>
        <w:t xml:space="preserve">karistatakse rahatrahviga, mis on </w:t>
      </w:r>
      <w:r w:rsidR="00DD023B">
        <w:rPr>
          <w:rFonts w:ascii="Times New Roman" w:eastAsia="Times New Roman" w:hAnsi="Times New Roman" w:cs="Times New Roman"/>
          <w:sz w:val="24"/>
          <w:szCs w:val="24"/>
          <w14:ligatures w14:val="none"/>
        </w:rPr>
        <w:t xml:space="preserve">vähemalt </w:t>
      </w:r>
      <w:r w:rsidRPr="008272C4">
        <w:rPr>
          <w:rFonts w:ascii="Times New Roman" w:eastAsia="Times New Roman" w:hAnsi="Times New Roman" w:cs="Times New Roman"/>
          <w:sz w:val="24"/>
          <w:szCs w:val="24"/>
          <w14:ligatures w14:val="none"/>
        </w:rPr>
        <w:t>kaks korda suurem kui tavapärase lennukikütuse ja kestliku lennukikütuse tonni keskmise aastahinna vahe, korrutatuna Euroopa Parlamendi ja nõukogu määruse (EL) 2023/2405 artiklis 4 ja I lisas osutatud miinimumosakaalu nõuetele mittevastavate lennukikütuste kogusega.</w:t>
      </w:r>
    </w:p>
    <w:p w14:paraId="45B68AB4" w14:textId="77777777" w:rsidR="00F33B2F" w:rsidRPr="008272C4" w:rsidRDefault="00F33B2F" w:rsidP="002558F8">
      <w:pPr>
        <w:spacing w:after="0" w:line="240" w:lineRule="auto"/>
        <w:jc w:val="both"/>
        <w:rPr>
          <w:rFonts w:ascii="Times New Roman" w:eastAsia="Times New Roman" w:hAnsi="Times New Roman" w:cs="Times New Roman"/>
          <w:sz w:val="24"/>
          <w:szCs w:val="24"/>
          <w14:ligatures w14:val="none"/>
        </w:rPr>
      </w:pPr>
    </w:p>
    <w:p w14:paraId="06F3F695" w14:textId="6307B3F1" w:rsidR="00F33B2F" w:rsidRPr="008272C4" w:rsidRDefault="00F33B2F" w:rsidP="002558F8">
      <w:pPr>
        <w:spacing w:after="0" w:line="240" w:lineRule="auto"/>
        <w:jc w:val="both"/>
        <w:rPr>
          <w:rFonts w:ascii="Times New Roman" w:eastAsia="Times New Roman" w:hAnsi="Times New Roman" w:cs="Times New Roman"/>
          <w:b/>
          <w:bCs/>
          <w:sz w:val="24"/>
          <w:szCs w:val="24"/>
          <w14:ligatures w14:val="none"/>
        </w:rPr>
      </w:pPr>
      <w:r w:rsidRPr="008272C4">
        <w:rPr>
          <w:rFonts w:ascii="Times New Roman" w:eastAsia="Times New Roman" w:hAnsi="Times New Roman" w:cs="Times New Roman"/>
          <w:b/>
          <w:bCs/>
          <w:sz w:val="24"/>
          <w:szCs w:val="24"/>
          <w14:ligatures w14:val="none"/>
        </w:rPr>
        <w:t>§ 33</w:t>
      </w:r>
      <w:r w:rsidR="00F53158" w:rsidRPr="008272C4">
        <w:rPr>
          <w:rFonts w:ascii="Times New Roman" w:eastAsia="Times New Roman" w:hAnsi="Times New Roman" w:cs="Times New Roman"/>
          <w:b/>
          <w:bCs/>
          <w:sz w:val="24"/>
          <w:szCs w:val="24"/>
          <w:vertAlign w:val="superscript"/>
          <w14:ligatures w14:val="none"/>
        </w:rPr>
        <w:t>4</w:t>
      </w:r>
      <w:r w:rsidRPr="008272C4">
        <w:rPr>
          <w:rFonts w:ascii="Times New Roman" w:eastAsia="Times New Roman" w:hAnsi="Times New Roman" w:cs="Times New Roman"/>
          <w:b/>
          <w:bCs/>
          <w:sz w:val="24"/>
          <w:szCs w:val="24"/>
          <w14:ligatures w14:val="none"/>
        </w:rPr>
        <w:t>. Kestlike lennukikütuste omaduste või päritolu kohta esita</w:t>
      </w:r>
      <w:r w:rsidR="0069077B" w:rsidRPr="008272C4">
        <w:rPr>
          <w:rFonts w:ascii="Times New Roman" w:eastAsia="Times New Roman" w:hAnsi="Times New Roman" w:cs="Times New Roman"/>
          <w:b/>
          <w:bCs/>
          <w:sz w:val="24"/>
          <w:szCs w:val="24"/>
          <w14:ligatures w14:val="none"/>
        </w:rPr>
        <w:t>t</w:t>
      </w:r>
      <w:r w:rsidRPr="008272C4">
        <w:rPr>
          <w:rFonts w:ascii="Times New Roman" w:eastAsia="Times New Roman" w:hAnsi="Times New Roman" w:cs="Times New Roman"/>
          <w:b/>
          <w:bCs/>
          <w:sz w:val="24"/>
          <w:szCs w:val="24"/>
          <w14:ligatures w14:val="none"/>
        </w:rPr>
        <w:t>ud teabe nõuete rikkumine</w:t>
      </w:r>
    </w:p>
    <w:p w14:paraId="584767C7" w14:textId="77777777" w:rsidR="00F33B2F" w:rsidRPr="008272C4" w:rsidRDefault="00F33B2F" w:rsidP="002558F8">
      <w:pPr>
        <w:spacing w:after="0" w:line="240" w:lineRule="auto"/>
        <w:jc w:val="both"/>
        <w:rPr>
          <w:rFonts w:ascii="Times New Roman" w:eastAsia="Times New Roman" w:hAnsi="Times New Roman" w:cs="Times New Roman"/>
          <w:sz w:val="24"/>
          <w:szCs w:val="24"/>
          <w14:ligatures w14:val="none"/>
        </w:rPr>
      </w:pPr>
    </w:p>
    <w:p w14:paraId="4665193B" w14:textId="35FBEA25" w:rsidR="00F33B2F" w:rsidRPr="008272C4" w:rsidRDefault="00F33B2F" w:rsidP="002558F8">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sz w:val="24"/>
          <w:szCs w:val="24"/>
          <w14:ligatures w14:val="none"/>
        </w:rPr>
        <w:t xml:space="preserve">(1) </w:t>
      </w:r>
      <w:bookmarkStart w:id="35" w:name="_Hlk176971798"/>
      <w:r w:rsidRPr="008272C4">
        <w:rPr>
          <w:rFonts w:ascii="Times New Roman" w:eastAsia="Times New Roman" w:hAnsi="Times New Roman" w:cs="Times New Roman"/>
          <w:sz w:val="24"/>
          <w:szCs w:val="24"/>
          <w14:ligatures w14:val="none"/>
        </w:rPr>
        <w:t>Euroopa Parlamendi ja nõukogu määruse</w:t>
      </w:r>
      <w:bookmarkEnd w:id="35"/>
      <w:r w:rsidRPr="008272C4">
        <w:rPr>
          <w:rFonts w:ascii="Times New Roman" w:eastAsia="Times New Roman" w:hAnsi="Times New Roman" w:cs="Times New Roman"/>
          <w:sz w:val="24"/>
          <w:szCs w:val="24"/>
          <w14:ligatures w14:val="none"/>
        </w:rPr>
        <w:t xml:space="preserve"> (</w:t>
      </w:r>
      <w:bookmarkStart w:id="36" w:name="_Hlk176971815"/>
      <w:r w:rsidRPr="008272C4">
        <w:rPr>
          <w:rFonts w:ascii="Times New Roman" w:eastAsia="Times New Roman" w:hAnsi="Times New Roman" w:cs="Times New Roman"/>
          <w:sz w:val="24"/>
          <w:szCs w:val="24"/>
          <w14:ligatures w14:val="none"/>
        </w:rPr>
        <w:t xml:space="preserve">EL) 2023/2405 </w:t>
      </w:r>
      <w:bookmarkEnd w:id="36"/>
      <w:r w:rsidRPr="008272C4">
        <w:rPr>
          <w:rFonts w:ascii="Times New Roman" w:eastAsia="Times New Roman" w:hAnsi="Times New Roman" w:cs="Times New Roman"/>
          <w:sz w:val="24"/>
          <w:szCs w:val="24"/>
          <w14:ligatures w14:val="none"/>
        </w:rPr>
        <w:t>artikli 9 lõike</w:t>
      </w:r>
      <w:r w:rsidR="007D37BA" w:rsidRPr="008272C4">
        <w:rPr>
          <w:rFonts w:ascii="Times New Roman" w:eastAsia="Times New Roman" w:hAnsi="Times New Roman" w:cs="Times New Roman"/>
          <w:sz w:val="24"/>
          <w:szCs w:val="24"/>
          <w14:ligatures w14:val="none"/>
        </w:rPr>
        <w:t>s</w:t>
      </w:r>
      <w:r w:rsidRPr="008272C4">
        <w:rPr>
          <w:rFonts w:ascii="Times New Roman" w:eastAsia="Times New Roman" w:hAnsi="Times New Roman" w:cs="Times New Roman"/>
          <w:sz w:val="24"/>
          <w:szCs w:val="24"/>
          <w14:ligatures w14:val="none"/>
        </w:rPr>
        <w:t xml:space="preserve"> 2 ja artikli</w:t>
      </w:r>
      <w:r w:rsidR="007D37BA" w:rsidRPr="008272C4">
        <w:rPr>
          <w:rFonts w:ascii="Times New Roman" w:eastAsia="Times New Roman" w:hAnsi="Times New Roman" w:cs="Times New Roman"/>
          <w:sz w:val="24"/>
          <w:szCs w:val="24"/>
          <w14:ligatures w14:val="none"/>
        </w:rPr>
        <w:t>s</w:t>
      </w:r>
      <w:r w:rsidRPr="008272C4">
        <w:rPr>
          <w:rFonts w:ascii="Times New Roman" w:eastAsia="Times New Roman" w:hAnsi="Times New Roman" w:cs="Times New Roman"/>
          <w:sz w:val="24"/>
          <w:szCs w:val="24"/>
          <w14:ligatures w14:val="none"/>
        </w:rPr>
        <w:t xml:space="preserve"> 10 </w:t>
      </w:r>
      <w:r w:rsidR="007D37BA" w:rsidRPr="008272C4">
        <w:rPr>
          <w:rFonts w:ascii="Times New Roman" w:eastAsia="Times New Roman" w:hAnsi="Times New Roman" w:cs="Times New Roman"/>
          <w:sz w:val="24"/>
          <w:szCs w:val="24"/>
          <w14:ligatures w14:val="none"/>
        </w:rPr>
        <w:t xml:space="preserve">sätestatud </w:t>
      </w:r>
      <w:r w:rsidRPr="008272C4">
        <w:rPr>
          <w:rFonts w:ascii="Times New Roman" w:eastAsia="Times New Roman" w:hAnsi="Times New Roman" w:cs="Times New Roman"/>
          <w:sz w:val="24"/>
          <w:szCs w:val="24"/>
          <w14:ligatures w14:val="none"/>
        </w:rPr>
        <w:t xml:space="preserve">kestlike lennukikütuste omaduste või päritolu kohta esitatud eksitava või ebatäpse teabe eest </w:t>
      </w:r>
      <w:bookmarkStart w:id="37" w:name="_Hlk176972036"/>
      <w:r w:rsidRPr="008272C4">
        <w:rPr>
          <w:rFonts w:ascii="Times New Roman" w:eastAsia="Times New Roman" w:hAnsi="Times New Roman" w:cs="Times New Roman"/>
          <w:sz w:val="24"/>
          <w:szCs w:val="24"/>
          <w14:ligatures w14:val="none"/>
        </w:rPr>
        <w:t>–</w:t>
      </w:r>
      <w:bookmarkEnd w:id="37"/>
    </w:p>
    <w:p w14:paraId="2F85C167" w14:textId="77777777" w:rsidR="00F33B2F" w:rsidRPr="008272C4" w:rsidRDefault="00F33B2F" w:rsidP="002558F8">
      <w:pPr>
        <w:spacing w:after="0" w:line="240" w:lineRule="auto"/>
        <w:jc w:val="both"/>
        <w:rPr>
          <w:rFonts w:ascii="Times New Roman" w:eastAsia="Times New Roman" w:hAnsi="Times New Roman" w:cs="Times New Roman"/>
          <w:sz w:val="24"/>
          <w:szCs w:val="24"/>
          <w14:ligatures w14:val="none"/>
        </w:rPr>
      </w:pPr>
      <w:bookmarkStart w:id="38" w:name="_Hlk176972881"/>
      <w:r w:rsidRPr="008272C4">
        <w:rPr>
          <w:rFonts w:ascii="Times New Roman" w:eastAsia="Times New Roman" w:hAnsi="Times New Roman" w:cs="Times New Roman"/>
          <w:sz w:val="24"/>
          <w:szCs w:val="24"/>
          <w14:ligatures w14:val="none"/>
        </w:rPr>
        <w:t>karistatakse rahatrahviga kuni 300 trahviühikut</w:t>
      </w:r>
      <w:bookmarkEnd w:id="38"/>
      <w:r w:rsidRPr="008272C4">
        <w:rPr>
          <w:rFonts w:ascii="Times New Roman" w:eastAsia="Times New Roman" w:hAnsi="Times New Roman" w:cs="Times New Roman"/>
          <w:sz w:val="24"/>
          <w:szCs w:val="24"/>
          <w14:ligatures w14:val="none"/>
        </w:rPr>
        <w:t>.</w:t>
      </w:r>
    </w:p>
    <w:p w14:paraId="39596582" w14:textId="77777777" w:rsidR="00F33B2F" w:rsidRPr="008272C4" w:rsidRDefault="00F33B2F" w:rsidP="002558F8">
      <w:pPr>
        <w:spacing w:after="0" w:line="240" w:lineRule="auto"/>
        <w:jc w:val="both"/>
        <w:rPr>
          <w:rFonts w:ascii="Times New Roman" w:eastAsia="Times New Roman" w:hAnsi="Times New Roman" w:cs="Times New Roman"/>
          <w:sz w:val="24"/>
          <w:szCs w:val="24"/>
          <w14:ligatures w14:val="none"/>
        </w:rPr>
      </w:pPr>
    </w:p>
    <w:p w14:paraId="359804F1" w14:textId="77777777" w:rsidR="00F33B2F" w:rsidRPr="008272C4" w:rsidRDefault="00F33B2F" w:rsidP="002558F8">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sz w:val="24"/>
          <w:szCs w:val="24"/>
          <w14:ligatures w14:val="none"/>
        </w:rPr>
        <w:t>(2) Sama teo eest, kui selle on toime pannud juriidiline isik, –</w:t>
      </w:r>
    </w:p>
    <w:p w14:paraId="22F76D31" w14:textId="775F8A34" w:rsidR="00BA62A9" w:rsidRPr="008272C4" w:rsidRDefault="00106E31" w:rsidP="002558F8">
      <w:pPr>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sz w:val="24"/>
          <w:szCs w:val="24"/>
          <w14:ligatures w14:val="none"/>
        </w:rPr>
        <w:t>k</w:t>
      </w:r>
      <w:r w:rsidR="00F33B2F" w:rsidRPr="008272C4">
        <w:rPr>
          <w:rFonts w:ascii="Times New Roman" w:eastAsia="Times New Roman" w:hAnsi="Times New Roman" w:cs="Times New Roman"/>
          <w:sz w:val="24"/>
          <w:szCs w:val="24"/>
          <w14:ligatures w14:val="none"/>
        </w:rPr>
        <w:t>aristatakse rahatrahviga, mis on vähemalt kaks korda suurem kui tavapärase lennukikütuse ja kestliku lennukikütuse tonni keskmise aastahinna vahe, korrutatuna nende lennukikütuste kogusega, mille kohta eksitavat või ebatäpset teavet esitati.</w:t>
      </w:r>
    </w:p>
    <w:p w14:paraId="0CDF0CEA" w14:textId="77777777" w:rsidR="00BA62A9" w:rsidRPr="008272C4" w:rsidRDefault="00BA62A9" w:rsidP="002558F8">
      <w:pPr>
        <w:spacing w:after="0" w:line="240" w:lineRule="auto"/>
        <w:jc w:val="both"/>
        <w:rPr>
          <w:rFonts w:ascii="Times New Roman" w:eastAsia="Times New Roman" w:hAnsi="Times New Roman" w:cs="Times New Roman"/>
          <w:kern w:val="0"/>
          <w:sz w:val="24"/>
          <w:szCs w:val="24"/>
          <w:lang w:eastAsia="et-EE"/>
          <w14:ligatures w14:val="none"/>
        </w:rPr>
      </w:pPr>
    </w:p>
    <w:p w14:paraId="0D6353CB" w14:textId="04FEEA9A" w:rsidR="00BA62A9" w:rsidRPr="008272C4" w:rsidRDefault="00BA62A9" w:rsidP="002558F8">
      <w:pPr>
        <w:spacing w:after="0" w:line="240" w:lineRule="auto"/>
        <w:jc w:val="both"/>
        <w:rPr>
          <w:rFonts w:ascii="Times New Roman" w:eastAsia="Times New Roman" w:hAnsi="Times New Roman" w:cs="Times New Roman"/>
          <w:b/>
          <w:bCs/>
          <w:kern w:val="0"/>
          <w:sz w:val="24"/>
          <w:szCs w:val="24"/>
          <w:lang w:eastAsia="et-EE"/>
          <w14:ligatures w14:val="none"/>
        </w:rPr>
      </w:pPr>
      <w:r w:rsidRPr="008272C4">
        <w:rPr>
          <w:rFonts w:ascii="Times New Roman" w:eastAsia="Times New Roman" w:hAnsi="Times New Roman" w:cs="Times New Roman"/>
          <w:b/>
          <w:bCs/>
          <w:kern w:val="0"/>
          <w:sz w:val="24"/>
          <w:szCs w:val="24"/>
          <w:lang w:eastAsia="et-EE"/>
          <w14:ligatures w14:val="none"/>
        </w:rPr>
        <w:t>§ 33</w:t>
      </w:r>
      <w:r w:rsidRPr="008272C4">
        <w:rPr>
          <w:rFonts w:ascii="Times New Roman" w:eastAsia="Times New Roman" w:hAnsi="Times New Roman" w:cs="Times New Roman"/>
          <w:b/>
          <w:bCs/>
          <w:kern w:val="0"/>
          <w:sz w:val="24"/>
          <w:szCs w:val="24"/>
          <w:vertAlign w:val="superscript"/>
          <w:lang w:eastAsia="et-EE"/>
          <w14:ligatures w14:val="none"/>
        </w:rPr>
        <w:t>5</w:t>
      </w:r>
      <w:r w:rsidRPr="008272C4">
        <w:rPr>
          <w:rFonts w:ascii="Times New Roman" w:eastAsia="Times New Roman" w:hAnsi="Times New Roman" w:cs="Times New Roman"/>
          <w:b/>
          <w:bCs/>
          <w:kern w:val="0"/>
          <w:sz w:val="24"/>
          <w:szCs w:val="24"/>
          <w:lang w:eastAsia="et-EE"/>
          <w14:ligatures w14:val="none"/>
        </w:rPr>
        <w:t>. Kestlike lennukikütuste tankimiskohustuse nõuete rikkumine</w:t>
      </w:r>
    </w:p>
    <w:p w14:paraId="04D98CD3" w14:textId="77777777" w:rsidR="00BA62A9" w:rsidRPr="008272C4" w:rsidRDefault="00BA62A9" w:rsidP="002558F8">
      <w:pPr>
        <w:spacing w:after="0" w:line="240" w:lineRule="auto"/>
        <w:jc w:val="both"/>
        <w:rPr>
          <w:rFonts w:ascii="Times New Roman" w:eastAsia="Times New Roman" w:hAnsi="Times New Roman" w:cs="Times New Roman"/>
          <w:kern w:val="0"/>
          <w:sz w:val="24"/>
          <w:szCs w:val="24"/>
          <w:lang w:eastAsia="et-EE"/>
          <w14:ligatures w14:val="none"/>
        </w:rPr>
      </w:pPr>
    </w:p>
    <w:p w14:paraId="0A852A16" w14:textId="216F3B10" w:rsidR="00BA62A9" w:rsidRPr="008272C4" w:rsidRDefault="00BA62A9" w:rsidP="002558F8">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kern w:val="0"/>
          <w:sz w:val="24"/>
          <w:szCs w:val="24"/>
          <w:lang w:eastAsia="et-EE"/>
          <w14:ligatures w14:val="none"/>
        </w:rPr>
        <w:t xml:space="preserve">(1) </w:t>
      </w:r>
      <w:r w:rsidR="006F222E" w:rsidRPr="008272C4">
        <w:rPr>
          <w:rFonts w:ascii="Times New Roman" w:eastAsia="Times New Roman" w:hAnsi="Times New Roman" w:cs="Times New Roman"/>
          <w:sz w:val="24"/>
          <w:szCs w:val="24"/>
          <w14:ligatures w14:val="none"/>
        </w:rPr>
        <w:t xml:space="preserve">Euroopa Parlamendi ja nõukogu määruse (EL) 2023/2405 </w:t>
      </w:r>
      <w:r w:rsidR="006F222E" w:rsidRPr="008272C4">
        <w:rPr>
          <w:rFonts w:ascii="Times New Roman" w:eastAsia="Times New Roman" w:hAnsi="Times New Roman" w:cs="Times New Roman"/>
          <w:kern w:val="0"/>
          <w:sz w:val="24"/>
          <w:szCs w:val="24"/>
          <w:lang w:eastAsia="et-EE"/>
          <w14:ligatures w14:val="none"/>
        </w:rPr>
        <w:t xml:space="preserve">artiklis 5 sätestatud </w:t>
      </w:r>
      <w:r w:rsidR="00BC155F" w:rsidRPr="008272C4">
        <w:rPr>
          <w:rFonts w:ascii="Times New Roman" w:eastAsia="Times New Roman" w:hAnsi="Times New Roman" w:cs="Times New Roman"/>
          <w:kern w:val="0"/>
          <w:sz w:val="24"/>
          <w:szCs w:val="24"/>
          <w:lang w:eastAsia="et-EE"/>
          <w14:ligatures w14:val="none"/>
        </w:rPr>
        <w:t>kestlike lennukikütuste tankimis</w:t>
      </w:r>
      <w:r w:rsidR="006F222E" w:rsidRPr="008272C4">
        <w:rPr>
          <w:rFonts w:ascii="Times New Roman" w:eastAsia="Times New Roman" w:hAnsi="Times New Roman" w:cs="Times New Roman"/>
          <w:kern w:val="0"/>
          <w:sz w:val="24"/>
          <w:szCs w:val="24"/>
          <w:lang w:eastAsia="et-EE"/>
          <w14:ligatures w14:val="none"/>
        </w:rPr>
        <w:t>kohustus</w:t>
      </w:r>
      <w:r w:rsidR="007D37BA" w:rsidRPr="008272C4">
        <w:rPr>
          <w:rFonts w:ascii="Times New Roman" w:eastAsia="Times New Roman" w:hAnsi="Times New Roman" w:cs="Times New Roman"/>
          <w:kern w:val="0"/>
          <w:sz w:val="24"/>
          <w:szCs w:val="24"/>
          <w:lang w:eastAsia="et-EE"/>
          <w14:ligatures w14:val="none"/>
        </w:rPr>
        <w:t>e</w:t>
      </w:r>
      <w:r w:rsidR="00EC195D" w:rsidRPr="008272C4">
        <w:rPr>
          <w:rFonts w:ascii="Times New Roman" w:eastAsia="Times New Roman" w:hAnsi="Times New Roman" w:cs="Times New Roman"/>
          <w:kern w:val="0"/>
          <w:sz w:val="24"/>
          <w:szCs w:val="24"/>
          <w:lang w:eastAsia="et-EE"/>
          <w14:ligatures w14:val="none"/>
        </w:rPr>
        <w:t xml:space="preserve"> rikkumise eest </w:t>
      </w:r>
      <w:r w:rsidR="00EC195D" w:rsidRPr="008272C4">
        <w:rPr>
          <w:rFonts w:ascii="Times New Roman" w:eastAsia="Times New Roman" w:hAnsi="Times New Roman" w:cs="Times New Roman"/>
          <w:sz w:val="24"/>
          <w:szCs w:val="24"/>
          <w14:ligatures w14:val="none"/>
        </w:rPr>
        <w:t>–</w:t>
      </w:r>
    </w:p>
    <w:p w14:paraId="26078397" w14:textId="7CCC0DE1" w:rsidR="00BA62A9" w:rsidRPr="008272C4" w:rsidRDefault="0005239A" w:rsidP="002558F8">
      <w:pPr>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sz w:val="24"/>
          <w:szCs w:val="24"/>
          <w14:ligatures w14:val="none"/>
        </w:rPr>
        <w:t>karistatakse rahatrahviga kuni 300 trahviühikut</w:t>
      </w:r>
      <w:r w:rsidR="00FF3815" w:rsidRPr="008272C4">
        <w:rPr>
          <w:rFonts w:ascii="Times New Roman" w:eastAsia="Times New Roman" w:hAnsi="Times New Roman" w:cs="Times New Roman"/>
          <w:sz w:val="24"/>
          <w:szCs w:val="24"/>
          <w14:ligatures w14:val="none"/>
        </w:rPr>
        <w:t>.</w:t>
      </w:r>
    </w:p>
    <w:p w14:paraId="101A9508" w14:textId="77777777" w:rsidR="00BC155F" w:rsidRPr="008272C4" w:rsidRDefault="00BC155F" w:rsidP="002558F8">
      <w:pPr>
        <w:spacing w:after="0" w:line="240" w:lineRule="auto"/>
        <w:jc w:val="both"/>
        <w:rPr>
          <w:rFonts w:ascii="Times New Roman" w:eastAsia="Times New Roman" w:hAnsi="Times New Roman" w:cs="Times New Roman"/>
          <w:kern w:val="0"/>
          <w:sz w:val="24"/>
          <w:szCs w:val="24"/>
          <w:lang w:eastAsia="et-EE"/>
          <w14:ligatures w14:val="none"/>
        </w:rPr>
      </w:pPr>
    </w:p>
    <w:p w14:paraId="6955711A" w14:textId="25783875" w:rsidR="0005239A" w:rsidRPr="008272C4" w:rsidRDefault="00BA62A9" w:rsidP="002558F8">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kern w:val="0"/>
          <w:sz w:val="24"/>
          <w:szCs w:val="24"/>
          <w:lang w:eastAsia="et-EE"/>
          <w14:ligatures w14:val="none"/>
        </w:rPr>
        <w:t xml:space="preserve">(2) </w:t>
      </w:r>
      <w:r w:rsidR="0005239A" w:rsidRPr="008272C4">
        <w:rPr>
          <w:rFonts w:ascii="Times New Roman" w:eastAsia="Times New Roman" w:hAnsi="Times New Roman" w:cs="Times New Roman"/>
          <w:sz w:val="24"/>
          <w:szCs w:val="24"/>
          <w14:ligatures w14:val="none"/>
        </w:rPr>
        <w:t>Sama teo eest, kui selle on toime pannud juriidiline isik, –</w:t>
      </w:r>
    </w:p>
    <w:p w14:paraId="296ED245" w14:textId="318EDE1C" w:rsidR="00106E31" w:rsidRPr="008272C4" w:rsidRDefault="00A264EC" w:rsidP="002558F8">
      <w:pPr>
        <w:spacing w:after="0" w:line="240" w:lineRule="auto"/>
        <w:jc w:val="both"/>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k</w:t>
      </w:r>
      <w:r w:rsidR="0005239A" w:rsidRPr="008272C4">
        <w:rPr>
          <w:rFonts w:ascii="Times New Roman" w:eastAsia="Times New Roman" w:hAnsi="Times New Roman" w:cs="Times New Roman"/>
          <w:kern w:val="0"/>
          <w:sz w:val="24"/>
          <w:szCs w:val="24"/>
          <w:lang w:eastAsia="et-EE"/>
          <w14:ligatures w14:val="none"/>
        </w:rPr>
        <w:t xml:space="preserve">aristatakse rahatrahviga, mis on </w:t>
      </w:r>
      <w:r w:rsidR="0005239A" w:rsidRPr="008272C4">
        <w:rPr>
          <w:rFonts w:ascii="Times New Roman" w:eastAsia="Times New Roman" w:hAnsi="Times New Roman" w:cs="Times New Roman" w:hint="eastAsia"/>
          <w:kern w:val="0"/>
          <w:sz w:val="24"/>
          <w:szCs w:val="24"/>
          <w:lang w:eastAsia="et-EE"/>
          <w14:ligatures w14:val="none"/>
        </w:rPr>
        <w:t>vähemalt kaks korda suurem kui lennukikütuse tonni keskmine aastahind</w:t>
      </w:r>
      <w:r>
        <w:rPr>
          <w:rFonts w:ascii="Times New Roman" w:eastAsia="Times New Roman" w:hAnsi="Times New Roman" w:cs="Times New Roman"/>
          <w:kern w:val="0"/>
          <w:sz w:val="24"/>
          <w:szCs w:val="24"/>
          <w:lang w:eastAsia="et-EE"/>
          <w14:ligatures w14:val="none"/>
        </w:rPr>
        <w:t>,</w:t>
      </w:r>
      <w:r w:rsidR="0005239A" w:rsidRPr="008272C4">
        <w:rPr>
          <w:rFonts w:ascii="Times New Roman" w:eastAsia="Times New Roman" w:hAnsi="Times New Roman" w:cs="Times New Roman" w:hint="eastAsia"/>
          <w:kern w:val="0"/>
          <w:sz w:val="24"/>
          <w:szCs w:val="24"/>
          <w:lang w:eastAsia="et-EE"/>
          <w14:ligatures w14:val="none"/>
        </w:rPr>
        <w:t xml:space="preserve"> korrutatuna tankimata jäänud kütuse aastase </w:t>
      </w:r>
      <w:proofErr w:type="spellStart"/>
      <w:r w:rsidR="0005239A" w:rsidRPr="00A264EC">
        <w:rPr>
          <w:rFonts w:ascii="Times New Roman" w:eastAsia="Times New Roman" w:hAnsi="Times New Roman" w:cs="Times New Roman" w:hint="eastAsia"/>
          <w:kern w:val="0"/>
          <w:sz w:val="24"/>
          <w:szCs w:val="24"/>
          <w:lang w:eastAsia="et-EE"/>
          <w14:ligatures w14:val="none"/>
        </w:rPr>
        <w:t>üld</w:t>
      </w:r>
      <w:r w:rsidR="0005239A" w:rsidRPr="008272C4">
        <w:rPr>
          <w:rFonts w:ascii="Times New Roman" w:eastAsia="Times New Roman" w:hAnsi="Times New Roman" w:cs="Times New Roman" w:hint="eastAsia"/>
          <w:kern w:val="0"/>
          <w:sz w:val="24"/>
          <w:szCs w:val="24"/>
          <w:lang w:eastAsia="et-EE"/>
          <w14:ligatures w14:val="none"/>
        </w:rPr>
        <w:t>kogusega</w:t>
      </w:r>
      <w:proofErr w:type="spellEnd"/>
      <w:r w:rsidR="00F764EE" w:rsidRPr="008272C4">
        <w:rPr>
          <w:rFonts w:ascii="Times New Roman" w:eastAsia="Times New Roman" w:hAnsi="Times New Roman" w:cs="Times New Roman"/>
          <w:kern w:val="0"/>
          <w:sz w:val="24"/>
          <w:szCs w:val="24"/>
          <w:lang w:eastAsia="et-EE"/>
          <w14:ligatures w14:val="none"/>
        </w:rPr>
        <w:t>.</w:t>
      </w:r>
      <w:r w:rsidR="00BC155F" w:rsidRPr="008272C4">
        <w:rPr>
          <w:rFonts w:ascii="Times New Roman" w:eastAsia="Times New Roman" w:hAnsi="Times New Roman" w:cs="Times New Roman"/>
          <w:kern w:val="0"/>
          <w:sz w:val="24"/>
          <w:szCs w:val="24"/>
          <w:lang w:eastAsia="et-EE"/>
          <w14:ligatures w14:val="none"/>
        </w:rPr>
        <w:t>“</w:t>
      </w:r>
      <w:r w:rsidR="00B76A69" w:rsidRPr="008272C4">
        <w:rPr>
          <w:rFonts w:ascii="Times New Roman" w:eastAsia="Times New Roman" w:hAnsi="Times New Roman" w:cs="Times New Roman"/>
          <w:kern w:val="0"/>
          <w:sz w:val="24"/>
          <w:szCs w:val="24"/>
          <w:lang w:eastAsia="et-EE"/>
          <w14:ligatures w14:val="none"/>
        </w:rPr>
        <w:t>;</w:t>
      </w:r>
    </w:p>
    <w:p w14:paraId="7D067852" w14:textId="77777777" w:rsidR="00CB3F45" w:rsidRPr="008272C4" w:rsidRDefault="00CB3F45" w:rsidP="002558F8">
      <w:pPr>
        <w:spacing w:after="0" w:line="240" w:lineRule="auto"/>
        <w:jc w:val="both"/>
        <w:rPr>
          <w:rFonts w:ascii="Times New Roman" w:eastAsia="Times New Roman" w:hAnsi="Times New Roman" w:cs="Times New Roman"/>
          <w:kern w:val="0"/>
          <w:sz w:val="24"/>
          <w:szCs w:val="24"/>
          <w:lang w:eastAsia="et-EE"/>
          <w14:ligatures w14:val="none"/>
        </w:rPr>
      </w:pPr>
    </w:p>
    <w:p w14:paraId="405B27E1" w14:textId="7F34F108" w:rsidR="00B76A69" w:rsidRPr="008272C4" w:rsidRDefault="00253605" w:rsidP="002558F8">
      <w:pPr>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b/>
          <w:bCs/>
          <w:kern w:val="0"/>
          <w:sz w:val="24"/>
          <w:szCs w:val="24"/>
          <w:lang w:eastAsia="et-EE"/>
          <w14:ligatures w14:val="none"/>
        </w:rPr>
        <w:t>1</w:t>
      </w:r>
      <w:r w:rsidR="00667603" w:rsidRPr="008272C4">
        <w:rPr>
          <w:rFonts w:ascii="Times New Roman" w:eastAsia="Times New Roman" w:hAnsi="Times New Roman" w:cs="Times New Roman"/>
          <w:b/>
          <w:bCs/>
          <w:kern w:val="0"/>
          <w:sz w:val="24"/>
          <w:szCs w:val="24"/>
          <w:lang w:eastAsia="et-EE"/>
          <w14:ligatures w14:val="none"/>
        </w:rPr>
        <w:t>5</w:t>
      </w:r>
      <w:r w:rsidRPr="008272C4">
        <w:rPr>
          <w:rFonts w:ascii="Times New Roman" w:eastAsia="Times New Roman" w:hAnsi="Times New Roman" w:cs="Times New Roman"/>
          <w:b/>
          <w:bCs/>
          <w:kern w:val="0"/>
          <w:sz w:val="24"/>
          <w:szCs w:val="24"/>
          <w:lang w:eastAsia="et-EE"/>
          <w14:ligatures w14:val="none"/>
        </w:rPr>
        <w:t>)</w:t>
      </w:r>
      <w:r w:rsidRPr="008272C4">
        <w:rPr>
          <w:rFonts w:ascii="Times New Roman" w:eastAsia="Times New Roman" w:hAnsi="Times New Roman" w:cs="Times New Roman"/>
          <w:kern w:val="0"/>
          <w:sz w:val="24"/>
          <w:szCs w:val="24"/>
          <w:lang w:eastAsia="et-EE"/>
          <w14:ligatures w14:val="none"/>
        </w:rPr>
        <w:t xml:space="preserve"> </w:t>
      </w:r>
      <w:r w:rsidR="00B76A69" w:rsidRPr="008272C4">
        <w:rPr>
          <w:rFonts w:ascii="Times New Roman" w:eastAsia="Times New Roman" w:hAnsi="Times New Roman" w:cs="Times New Roman"/>
          <w:kern w:val="0"/>
          <w:sz w:val="24"/>
          <w:szCs w:val="24"/>
          <w:lang w:eastAsia="et-EE"/>
          <w14:ligatures w14:val="none"/>
        </w:rPr>
        <w:t>paragrahvi 35 lõiget 1 täiendatakse punktiga 6</w:t>
      </w:r>
      <w:r w:rsidR="00A264EC">
        <w:rPr>
          <w:rFonts w:ascii="Times New Roman" w:eastAsia="Times New Roman" w:hAnsi="Times New Roman" w:cs="Times New Roman"/>
          <w:kern w:val="0"/>
          <w:sz w:val="24"/>
          <w:szCs w:val="24"/>
          <w:lang w:eastAsia="et-EE"/>
          <w14:ligatures w14:val="none"/>
        </w:rPr>
        <w:t xml:space="preserve"> järgmises sõnastuses</w:t>
      </w:r>
      <w:r w:rsidR="00B76A69" w:rsidRPr="008272C4">
        <w:rPr>
          <w:rFonts w:ascii="Times New Roman" w:eastAsia="Times New Roman" w:hAnsi="Times New Roman" w:cs="Times New Roman"/>
          <w:kern w:val="0"/>
          <w:sz w:val="24"/>
          <w:szCs w:val="24"/>
          <w:lang w:eastAsia="et-EE"/>
          <w14:ligatures w14:val="none"/>
        </w:rPr>
        <w:t>:</w:t>
      </w:r>
    </w:p>
    <w:p w14:paraId="54881E57" w14:textId="085C3B81" w:rsidR="00B76A69" w:rsidRPr="008272C4" w:rsidRDefault="00B76A69" w:rsidP="002558F8">
      <w:pPr>
        <w:spacing w:after="0" w:line="240" w:lineRule="auto"/>
        <w:jc w:val="both"/>
        <w:rPr>
          <w:rFonts w:ascii="Times New Roman" w:eastAsia="Times New Roman" w:hAnsi="Times New Roman" w:cs="Times New Roman"/>
          <w:kern w:val="0"/>
          <w:sz w:val="24"/>
          <w:szCs w:val="24"/>
          <w:lang w:eastAsia="et-EE"/>
          <w14:ligatures w14:val="none"/>
        </w:rPr>
      </w:pPr>
      <w:r w:rsidRPr="008272C4">
        <w:rPr>
          <w:rFonts w:ascii="Times New Roman" w:eastAsia="Times New Roman" w:hAnsi="Times New Roman" w:cs="Times New Roman"/>
          <w:kern w:val="0"/>
          <w:sz w:val="24"/>
          <w:szCs w:val="24"/>
          <w:lang w:eastAsia="et-EE"/>
          <w14:ligatures w14:val="none"/>
        </w:rPr>
        <w:t>„6) Transpordiamet.“</w:t>
      </w:r>
      <w:r w:rsidR="00792628" w:rsidRPr="008272C4">
        <w:rPr>
          <w:rFonts w:ascii="Times New Roman" w:eastAsia="Times New Roman" w:hAnsi="Times New Roman" w:cs="Times New Roman"/>
          <w:kern w:val="0"/>
          <w:sz w:val="24"/>
          <w:szCs w:val="24"/>
          <w:lang w:eastAsia="et-EE"/>
          <w14:ligatures w14:val="none"/>
        </w:rPr>
        <w:t>;</w:t>
      </w:r>
    </w:p>
    <w:p w14:paraId="0C451350" w14:textId="77777777" w:rsidR="001D5B99" w:rsidRPr="008272C4" w:rsidRDefault="001D5B99" w:rsidP="002558F8">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05DF9F34" w14:textId="7FF3DFDD" w:rsidR="00106E31" w:rsidRPr="008272C4" w:rsidRDefault="00792628" w:rsidP="002558F8">
      <w:pPr>
        <w:spacing w:after="0" w:line="240" w:lineRule="auto"/>
        <w:jc w:val="both"/>
        <w:rPr>
          <w:rFonts w:ascii="Times New Roman" w:hAnsi="Times New Roman" w:cs="Times New Roman"/>
          <w:sz w:val="24"/>
          <w:szCs w:val="24"/>
          <w:bdr w:val="none" w:sz="0" w:space="0" w:color="auto" w:frame="1"/>
          <w:shd w:val="clear" w:color="auto" w:fill="FFFFFF"/>
        </w:rPr>
      </w:pPr>
      <w:r w:rsidRPr="008272C4">
        <w:rPr>
          <w:rFonts w:ascii="Times New Roman" w:eastAsia="Times New Roman" w:hAnsi="Times New Roman" w:cs="Times New Roman"/>
          <w:b/>
          <w:bCs/>
          <w:kern w:val="0"/>
          <w:sz w:val="24"/>
          <w:szCs w:val="24"/>
          <w:bdr w:val="none" w:sz="0" w:space="0" w:color="auto" w:frame="1"/>
          <w:lang w:eastAsia="et-EE"/>
          <w14:ligatures w14:val="none"/>
        </w:rPr>
        <w:t>1</w:t>
      </w:r>
      <w:r w:rsidR="00667603" w:rsidRPr="008272C4">
        <w:rPr>
          <w:rFonts w:ascii="Times New Roman" w:eastAsia="Times New Roman" w:hAnsi="Times New Roman" w:cs="Times New Roman"/>
          <w:b/>
          <w:bCs/>
          <w:kern w:val="0"/>
          <w:sz w:val="24"/>
          <w:szCs w:val="24"/>
          <w:bdr w:val="none" w:sz="0" w:space="0" w:color="auto" w:frame="1"/>
          <w:lang w:eastAsia="et-EE"/>
          <w14:ligatures w14:val="none"/>
        </w:rPr>
        <w:t>6</w:t>
      </w:r>
      <w:r w:rsidRPr="008272C4">
        <w:rPr>
          <w:rFonts w:ascii="Times New Roman" w:eastAsia="Times New Roman" w:hAnsi="Times New Roman" w:cs="Times New Roman"/>
          <w:b/>
          <w:bCs/>
          <w:kern w:val="0"/>
          <w:sz w:val="24"/>
          <w:szCs w:val="24"/>
          <w:bdr w:val="none" w:sz="0" w:space="0" w:color="auto" w:frame="1"/>
          <w:lang w:eastAsia="et-EE"/>
          <w14:ligatures w14:val="none"/>
        </w:rPr>
        <w:t>)</w:t>
      </w:r>
      <w:r w:rsidRPr="008272C4">
        <w:rPr>
          <w:rFonts w:ascii="Times New Roman" w:eastAsia="Times New Roman" w:hAnsi="Times New Roman" w:cs="Times New Roman"/>
          <w:kern w:val="0"/>
          <w:sz w:val="24"/>
          <w:szCs w:val="24"/>
          <w:bdr w:val="none" w:sz="0" w:space="0" w:color="auto" w:frame="1"/>
          <w:lang w:eastAsia="et-EE"/>
          <w14:ligatures w14:val="none"/>
        </w:rPr>
        <w:t xml:space="preserve"> paragrahvi 35 lõikes 3 asendatakse tekstiosa „</w:t>
      </w:r>
      <w:r w:rsidR="008272C4" w:rsidRPr="008272C4">
        <w:rPr>
          <w:rFonts w:ascii="Times New Roman" w:eastAsia="Times New Roman" w:hAnsi="Times New Roman" w:cs="Times New Roman"/>
          <w:kern w:val="0"/>
          <w:sz w:val="24"/>
          <w:szCs w:val="24"/>
          <w:bdr w:val="none" w:sz="0" w:space="0" w:color="auto" w:frame="1"/>
          <w:lang w:eastAsia="et-EE"/>
          <w14:ligatures w14:val="none"/>
        </w:rPr>
        <w:t xml:space="preserve">, </w:t>
      </w:r>
      <w:r w:rsidRPr="008272C4">
        <w:rPr>
          <w:rFonts w:ascii="Times New Roman" w:hAnsi="Times New Roman" w:cs="Times New Roman"/>
          <w:sz w:val="24"/>
          <w:szCs w:val="24"/>
          <w:shd w:val="clear" w:color="auto" w:fill="FFFFFF"/>
        </w:rPr>
        <w:t>33</w:t>
      </w:r>
      <w:r w:rsidRPr="008272C4">
        <w:rPr>
          <w:rFonts w:ascii="Times New Roman" w:hAnsi="Times New Roman" w:cs="Times New Roman"/>
          <w:sz w:val="24"/>
          <w:szCs w:val="24"/>
          <w:bdr w:val="none" w:sz="0" w:space="0" w:color="auto" w:frame="1"/>
          <w:shd w:val="clear" w:color="auto" w:fill="FFFFFF"/>
          <w:vertAlign w:val="superscript"/>
        </w:rPr>
        <w:t>1</w:t>
      </w:r>
      <w:r w:rsidR="00C510F3">
        <w:rPr>
          <w:rFonts w:ascii="Times New Roman" w:hAnsi="Times New Roman" w:cs="Times New Roman"/>
          <w:sz w:val="24"/>
          <w:szCs w:val="24"/>
          <w:shd w:val="clear" w:color="auto" w:fill="FFFFFF"/>
        </w:rPr>
        <w:t xml:space="preserve"> </w:t>
      </w:r>
      <w:r w:rsidRPr="008272C4">
        <w:rPr>
          <w:rFonts w:ascii="Times New Roman" w:hAnsi="Times New Roman" w:cs="Times New Roman"/>
          <w:sz w:val="24"/>
          <w:szCs w:val="24"/>
          <w:shd w:val="clear" w:color="auto" w:fill="FFFFFF"/>
        </w:rPr>
        <w:t>ja 33</w:t>
      </w:r>
      <w:r w:rsidRPr="008272C4">
        <w:rPr>
          <w:rFonts w:ascii="Times New Roman" w:hAnsi="Times New Roman" w:cs="Times New Roman"/>
          <w:sz w:val="24"/>
          <w:szCs w:val="24"/>
          <w:bdr w:val="none" w:sz="0" w:space="0" w:color="auto" w:frame="1"/>
          <w:shd w:val="clear" w:color="auto" w:fill="FFFFFF"/>
          <w:vertAlign w:val="superscript"/>
        </w:rPr>
        <w:t>2</w:t>
      </w:r>
      <w:r w:rsidRPr="00442ACB">
        <w:rPr>
          <w:rFonts w:ascii="Times New Roman" w:hAnsi="Times New Roman" w:cs="Times New Roman"/>
          <w:sz w:val="24"/>
          <w:szCs w:val="24"/>
          <w:bdr w:val="none" w:sz="0" w:space="0" w:color="auto" w:frame="1"/>
          <w:shd w:val="clear" w:color="auto" w:fill="FFFFFF"/>
        </w:rPr>
        <w:t>“</w:t>
      </w:r>
      <w:r w:rsidRPr="00442ACB">
        <w:rPr>
          <w:rFonts w:ascii="Times New Roman" w:eastAsia="Times New Roman" w:hAnsi="Times New Roman" w:cs="Times New Roman"/>
          <w:kern w:val="0"/>
          <w:sz w:val="24"/>
          <w:szCs w:val="24"/>
          <w:bdr w:val="none" w:sz="0" w:space="0" w:color="auto" w:frame="1"/>
          <w:lang w:eastAsia="et-EE"/>
          <w14:ligatures w14:val="none"/>
        </w:rPr>
        <w:t xml:space="preserve"> </w:t>
      </w:r>
      <w:r w:rsidRPr="008272C4">
        <w:rPr>
          <w:rFonts w:ascii="Times New Roman" w:eastAsia="Times New Roman" w:hAnsi="Times New Roman" w:cs="Times New Roman"/>
          <w:kern w:val="0"/>
          <w:sz w:val="24"/>
          <w:szCs w:val="24"/>
          <w:bdr w:val="none" w:sz="0" w:space="0" w:color="auto" w:frame="1"/>
          <w:lang w:eastAsia="et-EE"/>
          <w14:ligatures w14:val="none"/>
        </w:rPr>
        <w:t>tekstiosaga „</w:t>
      </w:r>
      <w:r w:rsidR="008272C4" w:rsidRPr="008272C4">
        <w:rPr>
          <w:rFonts w:ascii="Times New Roman" w:eastAsia="Times New Roman" w:hAnsi="Times New Roman" w:cs="Times New Roman"/>
          <w:kern w:val="0"/>
          <w:sz w:val="24"/>
          <w:szCs w:val="24"/>
          <w:bdr w:val="none" w:sz="0" w:space="0" w:color="auto" w:frame="1"/>
          <w:lang w:eastAsia="et-EE"/>
          <w14:ligatures w14:val="none"/>
        </w:rPr>
        <w:t xml:space="preserve"> </w:t>
      </w:r>
      <w:commentRangeStart w:id="39"/>
      <w:r w:rsidR="008272C4" w:rsidRPr="008272C4">
        <w:rPr>
          <w:rFonts w:ascii="Times New Roman" w:eastAsia="Times New Roman" w:hAnsi="Times New Roman" w:cs="Times New Roman"/>
          <w:kern w:val="0"/>
          <w:sz w:val="24"/>
          <w:szCs w:val="24"/>
          <w:bdr w:val="none" w:sz="0" w:space="0" w:color="auto" w:frame="1"/>
          <w:lang w:eastAsia="et-EE"/>
          <w14:ligatures w14:val="none"/>
        </w:rPr>
        <w:t xml:space="preserve">ja </w:t>
      </w:r>
      <w:r w:rsidRPr="008272C4">
        <w:rPr>
          <w:rFonts w:ascii="Times New Roman" w:hAnsi="Times New Roman" w:cs="Times New Roman"/>
          <w:sz w:val="24"/>
          <w:szCs w:val="24"/>
          <w:shd w:val="clear" w:color="auto" w:fill="FFFFFF"/>
        </w:rPr>
        <w:t>33</w:t>
      </w:r>
      <w:r w:rsidRPr="008272C4">
        <w:rPr>
          <w:rFonts w:ascii="Times New Roman" w:hAnsi="Times New Roman" w:cs="Times New Roman"/>
          <w:sz w:val="24"/>
          <w:szCs w:val="24"/>
          <w:bdr w:val="none" w:sz="0" w:space="0" w:color="auto" w:frame="1"/>
          <w:shd w:val="clear" w:color="auto" w:fill="FFFFFF"/>
          <w:vertAlign w:val="superscript"/>
        </w:rPr>
        <w:t>1</w:t>
      </w:r>
      <w:r w:rsidRPr="008272C4">
        <w:rPr>
          <w:rFonts w:ascii="Times New Roman" w:hAnsi="Times New Roman" w:cs="Times New Roman"/>
          <w:sz w:val="24"/>
          <w:szCs w:val="24"/>
          <w:bdr w:val="none" w:sz="0" w:space="0" w:color="auto" w:frame="1"/>
          <w:shd w:val="clear" w:color="auto" w:fill="FFFFFF"/>
        </w:rPr>
        <w:t>–3</w:t>
      </w:r>
      <w:r w:rsidR="00890E3C" w:rsidRPr="008272C4">
        <w:rPr>
          <w:rFonts w:ascii="Times New Roman" w:hAnsi="Times New Roman" w:cs="Times New Roman"/>
          <w:sz w:val="24"/>
          <w:szCs w:val="24"/>
          <w:bdr w:val="none" w:sz="0" w:space="0" w:color="auto" w:frame="1"/>
          <w:shd w:val="clear" w:color="auto" w:fill="FFFFFF"/>
        </w:rPr>
        <w:t>3</w:t>
      </w:r>
      <w:r w:rsidR="00BA62A9" w:rsidRPr="008272C4">
        <w:rPr>
          <w:rFonts w:ascii="Times New Roman" w:hAnsi="Times New Roman" w:cs="Times New Roman"/>
          <w:sz w:val="24"/>
          <w:szCs w:val="24"/>
          <w:bdr w:val="none" w:sz="0" w:space="0" w:color="auto" w:frame="1"/>
          <w:shd w:val="clear" w:color="auto" w:fill="FFFFFF"/>
          <w:vertAlign w:val="superscript"/>
        </w:rPr>
        <w:t>5</w:t>
      </w:r>
      <w:commentRangeEnd w:id="39"/>
      <w:r w:rsidR="00302259">
        <w:rPr>
          <w:rStyle w:val="Kommentaariviide"/>
        </w:rPr>
        <w:commentReference w:id="39"/>
      </w:r>
      <w:r w:rsidRPr="008272C4">
        <w:rPr>
          <w:rFonts w:ascii="Times New Roman" w:hAnsi="Times New Roman" w:cs="Times New Roman"/>
          <w:sz w:val="24"/>
          <w:szCs w:val="24"/>
          <w:bdr w:val="none" w:sz="0" w:space="0" w:color="auto" w:frame="1"/>
          <w:shd w:val="clear" w:color="auto" w:fill="FFFFFF"/>
        </w:rPr>
        <w:t>“.</w:t>
      </w:r>
      <w:bookmarkEnd w:id="10"/>
    </w:p>
    <w:p w14:paraId="33DFBEE4" w14:textId="77777777" w:rsidR="00890E3C" w:rsidRPr="008272C4" w:rsidRDefault="00890E3C" w:rsidP="002558F8">
      <w:pPr>
        <w:spacing w:after="0" w:line="240" w:lineRule="auto"/>
        <w:jc w:val="both"/>
        <w:rPr>
          <w:rFonts w:ascii="Times New Roman" w:eastAsia="Times New Roman" w:hAnsi="Times New Roman" w:cs="Times New Roman"/>
          <w:b/>
          <w:sz w:val="24"/>
          <w:szCs w:val="24"/>
          <w14:ligatures w14:val="none"/>
        </w:rPr>
      </w:pPr>
    </w:p>
    <w:p w14:paraId="16206690" w14:textId="77777777" w:rsidR="001D5B99" w:rsidRDefault="001D5B99" w:rsidP="00442ACB">
      <w:pPr>
        <w:spacing w:after="0" w:line="240" w:lineRule="auto"/>
        <w:jc w:val="both"/>
        <w:rPr>
          <w:rFonts w:ascii="Times New Roman" w:eastAsia="Times New Roman" w:hAnsi="Times New Roman" w:cs="Times New Roman"/>
          <w:b/>
          <w:sz w:val="24"/>
          <w:szCs w:val="24"/>
          <w14:ligatures w14:val="none"/>
        </w:rPr>
      </w:pPr>
    </w:p>
    <w:p w14:paraId="5699B7FA" w14:textId="77777777" w:rsidR="00D43E0A" w:rsidRPr="008272C4" w:rsidRDefault="00D43E0A" w:rsidP="00442ACB">
      <w:pPr>
        <w:spacing w:after="0" w:line="240" w:lineRule="auto"/>
        <w:jc w:val="both"/>
        <w:rPr>
          <w:rFonts w:ascii="Times New Roman" w:eastAsia="Times New Roman" w:hAnsi="Times New Roman" w:cs="Times New Roman"/>
          <w:sz w:val="24"/>
          <w:szCs w:val="24"/>
          <w14:ligatures w14:val="none"/>
        </w:rPr>
      </w:pPr>
    </w:p>
    <w:p w14:paraId="740B68AB" w14:textId="67054914" w:rsidR="001D5B99" w:rsidRPr="008272C4" w:rsidRDefault="001D5B99" w:rsidP="00442ACB">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sz w:val="24"/>
          <w:szCs w:val="24"/>
          <w14:ligatures w14:val="none"/>
        </w:rPr>
        <w:t xml:space="preserve">Lauri </w:t>
      </w:r>
      <w:proofErr w:type="spellStart"/>
      <w:r w:rsidRPr="008272C4">
        <w:rPr>
          <w:rFonts w:ascii="Times New Roman" w:eastAsia="Times New Roman" w:hAnsi="Times New Roman" w:cs="Times New Roman"/>
          <w:sz w:val="24"/>
          <w:szCs w:val="24"/>
          <w14:ligatures w14:val="none"/>
        </w:rPr>
        <w:t>Hussar</w:t>
      </w:r>
      <w:proofErr w:type="spellEnd"/>
    </w:p>
    <w:p w14:paraId="74BB5776" w14:textId="50D16BD1" w:rsidR="001D5B99" w:rsidRPr="008272C4" w:rsidRDefault="001D5B99" w:rsidP="00442ACB">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sz w:val="24"/>
          <w:szCs w:val="24"/>
          <w14:ligatures w14:val="none"/>
        </w:rPr>
        <w:t>Riigikogu esimees</w:t>
      </w:r>
    </w:p>
    <w:p w14:paraId="52174712" w14:textId="77777777" w:rsidR="001D5B99" w:rsidRPr="008272C4" w:rsidRDefault="001D5B99" w:rsidP="00442ACB">
      <w:pPr>
        <w:spacing w:after="0" w:line="240" w:lineRule="auto"/>
        <w:jc w:val="both"/>
        <w:rPr>
          <w:rFonts w:ascii="Times New Roman" w:eastAsia="Times New Roman" w:hAnsi="Times New Roman" w:cs="Times New Roman"/>
          <w:sz w:val="24"/>
          <w:szCs w:val="24"/>
          <w14:ligatures w14:val="none"/>
        </w:rPr>
      </w:pPr>
    </w:p>
    <w:p w14:paraId="5E3D5340" w14:textId="0D220BD1" w:rsidR="001D5B99" w:rsidRPr="008272C4" w:rsidRDefault="001D5B99" w:rsidP="00442ACB">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sz w:val="24"/>
          <w:szCs w:val="24"/>
          <w14:ligatures w14:val="none"/>
        </w:rPr>
        <w:t>Tallinn, „.....“....................2024. a</w:t>
      </w:r>
    </w:p>
    <w:p w14:paraId="71AF9FBB" w14:textId="77777777" w:rsidR="001D5B99" w:rsidRPr="008272C4" w:rsidRDefault="001D5B99" w:rsidP="00442ACB">
      <w:pPr>
        <w:spacing w:after="0" w:line="240" w:lineRule="auto"/>
        <w:jc w:val="both"/>
        <w:rPr>
          <w:rFonts w:ascii="Times New Roman" w:eastAsia="Times New Roman" w:hAnsi="Times New Roman" w:cs="Times New Roman"/>
          <w:sz w:val="24"/>
          <w:szCs w:val="24"/>
          <w14:ligatures w14:val="none"/>
        </w:rPr>
      </w:pPr>
    </w:p>
    <w:p w14:paraId="798FAED5" w14:textId="6E2C1110" w:rsidR="001D5B99" w:rsidRPr="008272C4" w:rsidRDefault="001D5B99" w:rsidP="00442ACB">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sz w:val="24"/>
          <w:szCs w:val="24"/>
          <w14:ligatures w14:val="none"/>
        </w:rPr>
        <w:t>Algatab Vabariigi Valitsus</w:t>
      </w:r>
    </w:p>
    <w:p w14:paraId="2CE0DB83" w14:textId="412F061A" w:rsidR="00847604" w:rsidRPr="008272C4" w:rsidRDefault="001D5B99" w:rsidP="00442ACB">
      <w:pPr>
        <w:spacing w:after="0" w:line="240" w:lineRule="auto"/>
        <w:jc w:val="both"/>
        <w:rPr>
          <w:rFonts w:ascii="Times New Roman" w:eastAsia="Times New Roman" w:hAnsi="Times New Roman" w:cs="Times New Roman"/>
          <w:sz w:val="24"/>
          <w:szCs w:val="24"/>
          <w14:ligatures w14:val="none"/>
        </w:rPr>
      </w:pPr>
      <w:r w:rsidRPr="008272C4">
        <w:rPr>
          <w:rFonts w:ascii="Times New Roman" w:eastAsia="Times New Roman" w:hAnsi="Times New Roman" w:cs="Times New Roman"/>
          <w:sz w:val="24"/>
          <w:szCs w:val="24"/>
          <w14:ligatures w14:val="none"/>
        </w:rPr>
        <w:t>„.....“.......................2024. a</w:t>
      </w:r>
    </w:p>
    <w:sectPr w:rsidR="00847604" w:rsidRPr="008272C4" w:rsidSect="00442ACB">
      <w:footerReference w:type="default" r:id="rId12"/>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Kärt Voor" w:date="2024-11-12T09:19:00Z" w:initials="KV">
    <w:p w14:paraId="7B92B36A" w14:textId="77777777" w:rsidR="005A4717" w:rsidRDefault="005A4717" w:rsidP="005A4717">
      <w:pPr>
        <w:pStyle w:val="Kommentaaritekst"/>
      </w:pPr>
      <w:r>
        <w:rPr>
          <w:rStyle w:val="Kommentaariviide"/>
        </w:rPr>
        <w:annotationRef/>
      </w:r>
      <w:r>
        <w:t>Eur-lex pdf vaates ja html vaates puudub arv 2405 ja leheküljenumbrid. Sestap tuleb need ka siit välja jätta, sest need ei ole pealkirja osad.</w:t>
      </w:r>
    </w:p>
  </w:comment>
  <w:comment w:id="8" w:author="Kärt Voor" w:date="2024-11-12T09:22:00Z" w:initials="KV">
    <w:p w14:paraId="44BC69B2" w14:textId="77777777" w:rsidR="005A4717" w:rsidRDefault="005A4717" w:rsidP="005A4717">
      <w:pPr>
        <w:pStyle w:val="Kommentaaritekst"/>
      </w:pPr>
      <w:r>
        <w:rPr>
          <w:rStyle w:val="Kommentaariviide"/>
        </w:rPr>
        <w:annotationRef/>
      </w:r>
      <w:r>
        <w:t>Palume esitada eraldi muutmisvormelites, sest § pealkirjas on sõnad väiketähtedes.</w:t>
      </w:r>
    </w:p>
  </w:comment>
  <w:comment w:id="12" w:author="Kärt Voor" w:date="2024-11-12T09:48:00Z" w:initials="KV">
    <w:p w14:paraId="0E7F86A5" w14:textId="77777777" w:rsidR="000A09DA" w:rsidRDefault="000A09DA" w:rsidP="000A09DA">
      <w:pPr>
        <w:pStyle w:val="Kommentaaritekst"/>
      </w:pPr>
      <w:r>
        <w:rPr>
          <w:rStyle w:val="Kommentaariviide"/>
        </w:rPr>
        <w:annotationRef/>
      </w:r>
      <w:r>
        <w:t>Kumb õige - "määratletud" või "kehtestatud"? Palume üle vaadata ja kasutada sisuliselt õiget.</w:t>
      </w:r>
    </w:p>
  </w:comment>
  <w:comment w:id="13" w:author="Kärt Voor" w:date="2024-11-12T09:40:00Z" w:initials="KV">
    <w:p w14:paraId="57181880" w14:textId="77777777" w:rsidR="005C5950" w:rsidRDefault="00966CF8" w:rsidP="005C5950">
      <w:pPr>
        <w:pStyle w:val="Kommentaaritekst"/>
      </w:pPr>
      <w:r>
        <w:rPr>
          <w:rStyle w:val="Kommentaariviide"/>
        </w:rPr>
        <w:annotationRef/>
      </w:r>
      <w:r w:rsidR="005C5950">
        <w:t>Vedelkütusevaru § 7 lg 2:</w:t>
      </w:r>
    </w:p>
    <w:p w14:paraId="5270CCED" w14:textId="77777777" w:rsidR="005C5950" w:rsidRDefault="005C5950" w:rsidP="005C5950">
      <w:pPr>
        <w:pStyle w:val="Kommentaaritekst"/>
      </w:pPr>
      <w:r>
        <w:rPr>
          <w:color w:val="202020"/>
          <w:highlight w:val="white"/>
        </w:rPr>
        <w:t>(2) Varustamisraskuste korral võetakse varu kasutusele hädaolukorra seaduse § 18</w:t>
      </w:r>
      <w:r>
        <w:rPr>
          <w:color w:val="202020"/>
          <w:highlight w:val="white"/>
          <w:vertAlign w:val="superscript"/>
        </w:rPr>
        <w:t>3</w:t>
      </w:r>
      <w:r>
        <w:rPr>
          <w:color w:val="202020"/>
          <w:highlight w:val="white"/>
        </w:rPr>
        <w:t> lõikes 1 või 2 sätestatud korras.</w:t>
      </w:r>
      <w:r>
        <w:t xml:space="preserve"> </w:t>
      </w:r>
    </w:p>
    <w:p w14:paraId="4C72858D" w14:textId="77777777" w:rsidR="005C5950" w:rsidRDefault="005C5950" w:rsidP="005C5950">
      <w:pPr>
        <w:pStyle w:val="Kommentaaritekst"/>
      </w:pPr>
    </w:p>
    <w:p w14:paraId="7C6446F2" w14:textId="77777777" w:rsidR="005C5950" w:rsidRDefault="005C5950" w:rsidP="005C5950">
      <w:pPr>
        <w:pStyle w:val="Kommentaaritekst"/>
      </w:pPr>
      <w:r>
        <w:t>Esiteks - viitamisel tuleb viidata algsele ehk HOS-le. Teiseks - viidatud normis ei nimetata korraldust. Palume viide parandada.</w:t>
      </w:r>
    </w:p>
  </w:comment>
  <w:comment w:id="14" w:author="Kärt Voor" w:date="2024-11-12T09:47:00Z" w:initials="KV">
    <w:p w14:paraId="3395B810" w14:textId="4E6E975D" w:rsidR="000A09DA" w:rsidRDefault="000A09DA" w:rsidP="000A09DA">
      <w:pPr>
        <w:pStyle w:val="Kommentaaritekst"/>
      </w:pPr>
      <w:r>
        <w:rPr>
          <w:rStyle w:val="Kommentaariviide"/>
        </w:rPr>
        <w:annotationRef/>
      </w:r>
      <w:r>
        <w:t>Lg-s 1(2) - "määratletud", siin "kehtestatud" - kumb on sisulisel õige, seda tuleb kasutada läbivalt. Palume EN üle vaadata.</w:t>
      </w:r>
    </w:p>
  </w:comment>
  <w:comment w:id="16" w:author="Kärt Voor" w:date="2024-11-12T09:49:00Z" w:initials="KV">
    <w:p w14:paraId="6A5ADAD2" w14:textId="77777777" w:rsidR="000A09DA" w:rsidRDefault="000A09DA" w:rsidP="000A09DA">
      <w:pPr>
        <w:pStyle w:val="Kommentaaritekst"/>
      </w:pPr>
      <w:r>
        <w:rPr>
          <w:rStyle w:val="Kommentaariviide"/>
        </w:rPr>
        <w:annotationRef/>
      </w:r>
      <w:r>
        <w:t>Peab olema semikoolon.</w:t>
      </w:r>
    </w:p>
  </w:comment>
  <w:comment w:id="19" w:author="Kärt Voor" w:date="2024-11-14T16:23:00Z" w:initials="KV">
    <w:p w14:paraId="22F46843" w14:textId="77777777" w:rsidR="003A45AE" w:rsidRDefault="00DD3747" w:rsidP="003A45AE">
      <w:pPr>
        <w:pStyle w:val="Kommentaaritekst"/>
      </w:pPr>
      <w:r>
        <w:rPr>
          <w:rStyle w:val="Kommentaariviide"/>
        </w:rPr>
        <w:annotationRef/>
      </w:r>
      <w:r w:rsidR="003A45AE">
        <w:t>Kui need andmed võivad sisaldada ka isikuandmeid, siis palume seda SK-s märkida, et saaksime II kooskõlastusringil ka sellest aspektist EN vaadata.</w:t>
      </w:r>
    </w:p>
  </w:comment>
  <w:comment w:id="21" w:author="Kärt Voor" w:date="2024-11-12T11:06:00Z" w:initials="KV">
    <w:p w14:paraId="666F6DB1" w14:textId="77777777" w:rsidR="003A45AE" w:rsidRDefault="00990F44" w:rsidP="003A45AE">
      <w:pPr>
        <w:pStyle w:val="Kommentaaritekst"/>
      </w:pPr>
      <w:r>
        <w:rPr>
          <w:rStyle w:val="Kommentaariviide"/>
        </w:rPr>
        <w:annotationRef/>
      </w:r>
      <w:r w:rsidR="003A45AE">
        <w:t xml:space="preserve">Olukorras, kus Konkurentsiameti pädevused tunnistatakse kehtetuks, peaks tunnistama kehtetuks ka VKS § 35 lõike 1 punkti 1 ning vastavasisuliselt muutma ka eelnõu seletuskirja. </w:t>
      </w:r>
    </w:p>
  </w:comment>
  <w:comment w:id="22" w:author="Kärt Voor" w:date="2024-11-12T11:09:00Z" w:initials="KV">
    <w:p w14:paraId="6D5CF672" w14:textId="77777777" w:rsidR="003A45AE" w:rsidRDefault="00042B65" w:rsidP="003A45AE">
      <w:pPr>
        <w:pStyle w:val="Kommentaaritekst"/>
      </w:pPr>
      <w:r>
        <w:rPr>
          <w:rStyle w:val="Kommentaariviide"/>
        </w:rPr>
        <w:annotationRef/>
      </w:r>
      <w:r w:rsidR="003A45AE">
        <w:t>Norm tuleks sõnastada nii, sest puudub põhjus lisada teine lause, kui norm on võimalik praegusel kujul olevana (ühelauselisena) ümber sõnastada::</w:t>
      </w:r>
    </w:p>
    <w:p w14:paraId="22677591" w14:textId="77777777" w:rsidR="003A45AE" w:rsidRDefault="003A45AE" w:rsidP="003A45AE">
      <w:pPr>
        <w:pStyle w:val="Kommentaaritekst"/>
      </w:pPr>
    </w:p>
    <w:p w14:paraId="3270F8A5" w14:textId="77777777" w:rsidR="003A45AE" w:rsidRDefault="003A45AE" w:rsidP="003A45AE">
      <w:pPr>
        <w:pStyle w:val="Kommentaaritekst"/>
      </w:pPr>
      <w:r>
        <w:rPr>
          <w:color w:val="202020"/>
          <w:highlight w:val="white"/>
        </w:rPr>
        <w:t>(5) Keskkonnaameti pädevusse kuuluvad kütusemahuti registreerimise kohustuse täitmise kontroll, järelevalve käesoleva seaduse §-s 2</w:t>
      </w:r>
      <w:r>
        <w:rPr>
          <w:color w:val="202020"/>
          <w:highlight w:val="white"/>
          <w:vertAlign w:val="superscript"/>
        </w:rPr>
        <w:t>1</w:t>
      </w:r>
      <w:r>
        <w:rPr>
          <w:color w:val="202020"/>
          <w:highlight w:val="white"/>
        </w:rPr>
        <w:t> sätestatud kohustuse ja §-s 2</w:t>
      </w:r>
      <w:r>
        <w:rPr>
          <w:color w:val="202020"/>
          <w:highlight w:val="white"/>
          <w:vertAlign w:val="superscript"/>
        </w:rPr>
        <w:t>4</w:t>
      </w:r>
      <w:r>
        <w:rPr>
          <w:color w:val="202020"/>
          <w:highlight w:val="white"/>
        </w:rPr>
        <w:t xml:space="preserve"> nimetatud aruande esitamise kohustuse täitmise ja aruande käesolevas seaduses sätestatud nõuetele vastavuse üle ning </w:t>
      </w:r>
      <w:r>
        <w:t>järelevalve Euroopa Parlamendi ja nõukogu määruses (EL) 2023/2405 sätestatud lennukikütuse tarnija aruandluse nõuetele vastavuse üle</w:t>
      </w:r>
      <w:r>
        <w:rPr>
          <w:color w:val="202020"/>
          <w:highlight w:val="white"/>
        </w:rPr>
        <w:t>.</w:t>
      </w:r>
      <w:r>
        <w:t xml:space="preserve"> </w:t>
      </w:r>
    </w:p>
  </w:comment>
  <w:comment w:id="23" w:author="Kärt Voor" w:date="2024-11-12T11:11:00Z" w:initials="KV">
    <w:p w14:paraId="676A7D8A" w14:textId="45759AF5" w:rsidR="00042B65" w:rsidRDefault="00042B65" w:rsidP="00042B65">
      <w:pPr>
        <w:pStyle w:val="Kommentaaritekst"/>
      </w:pPr>
      <w:r>
        <w:rPr>
          <w:rStyle w:val="Kommentaariviide"/>
        </w:rPr>
        <w:annotationRef/>
      </w:r>
      <w:r>
        <w:t>Sõnastusettepanek, et oleks sarnane lg-ga 5.</w:t>
      </w:r>
    </w:p>
  </w:comment>
  <w:comment w:id="30" w:author="Kärt Voor" w:date="2024-11-12T11:12:00Z" w:initials="KV">
    <w:p w14:paraId="6E6BA60D" w14:textId="77777777" w:rsidR="003A45AE" w:rsidRDefault="00042B65" w:rsidP="003A45AE">
      <w:pPr>
        <w:pStyle w:val="Kommentaaritekst"/>
      </w:pPr>
      <w:r>
        <w:rPr>
          <w:rStyle w:val="Kommentaariviide"/>
        </w:rPr>
        <w:annotationRef/>
      </w:r>
      <w:r w:rsidR="003A45AE">
        <w:t>Tuleb täiendada VKS 1. ptk, milles sisalduvad üldsätted, sest pädevaid asutusi reguleeriv norm on üldnorm. Palume EN muuta.</w:t>
      </w:r>
    </w:p>
  </w:comment>
  <w:comment w:id="31" w:author="Kärt Voor" w:date="2024-11-17T17:08:00Z" w:initials="KV">
    <w:p w14:paraId="63C3D4E5" w14:textId="77777777" w:rsidR="002D1541" w:rsidRDefault="002D1541" w:rsidP="002D1541">
      <w:pPr>
        <w:pStyle w:val="Kommentaaritekst"/>
      </w:pPr>
      <w:r>
        <w:rPr>
          <w:rStyle w:val="Kommentaariviide"/>
        </w:rPr>
        <w:annotationRef/>
      </w:r>
      <w:r>
        <w:t>Palume seletuskirjas välja tuua ja põhjendada, miks §-de 33</w:t>
      </w:r>
      <w:r>
        <w:rPr>
          <w:vertAlign w:val="superscript"/>
        </w:rPr>
        <w:t>3</w:t>
      </w:r>
      <w:r>
        <w:t>, 33</w:t>
      </w:r>
      <w:r>
        <w:rPr>
          <w:vertAlign w:val="superscript"/>
        </w:rPr>
        <w:t>4</w:t>
      </w:r>
      <w:r>
        <w:t xml:space="preserve"> ning 33</w:t>
      </w:r>
      <w:r>
        <w:rPr>
          <w:vertAlign w:val="superscript"/>
        </w:rPr>
        <w:t>5</w:t>
      </w:r>
      <w:r>
        <w:t xml:space="preserve"> lõigetes 2 esitatud karistusmäärad on kõik erinevad, miks ei ole võimalik kasutada ühesugust sõnastust. </w:t>
      </w:r>
    </w:p>
  </w:comment>
  <w:comment w:id="39" w:author="Kärt Voor" w:date="2024-11-12T11:15:00Z" w:initials="KV">
    <w:p w14:paraId="60222F0D" w14:textId="6805A4BC" w:rsidR="00302259" w:rsidRDefault="00302259" w:rsidP="00302259">
      <w:pPr>
        <w:pStyle w:val="Kommentaaritekst"/>
      </w:pPr>
      <w:r>
        <w:rPr>
          <w:rStyle w:val="Kommentaariviide"/>
        </w:rPr>
        <w:annotationRef/>
      </w:r>
      <w:r>
        <w:t>Palume jätkata VKS-s esitatud kuju ehk mitte lisada vahemikke, vaid iga norm eraldi välja tuua. See aitab vältida olukordi, kus nt mingi viidatud normi kehtetuks tunnistamisel jääb tähelepanuta ka VKS § 35 lg 3 muutmine.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92B36A" w15:done="0"/>
  <w15:commentEx w15:paraId="44BC69B2" w15:done="0"/>
  <w15:commentEx w15:paraId="0E7F86A5" w15:done="0"/>
  <w15:commentEx w15:paraId="7C6446F2" w15:done="0"/>
  <w15:commentEx w15:paraId="3395B810" w15:done="0"/>
  <w15:commentEx w15:paraId="6A5ADAD2" w15:done="0"/>
  <w15:commentEx w15:paraId="22F46843" w15:done="0"/>
  <w15:commentEx w15:paraId="666F6DB1" w15:done="0"/>
  <w15:commentEx w15:paraId="3270F8A5" w15:done="0"/>
  <w15:commentEx w15:paraId="676A7D8A" w15:done="0"/>
  <w15:commentEx w15:paraId="6E6BA60D" w15:done="0"/>
  <w15:commentEx w15:paraId="63C3D4E5" w15:done="0"/>
  <w15:commentEx w15:paraId="60222F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DD9C25" w16cex:dateUtc="2024-11-12T07:19:00Z"/>
  <w16cex:commentExtensible w16cex:durableId="2ADD9CCF" w16cex:dateUtc="2024-11-12T07:22:00Z"/>
  <w16cex:commentExtensible w16cex:durableId="2ADDA2E1" w16cex:dateUtc="2024-11-12T07:48:00Z"/>
  <w16cex:commentExtensible w16cex:durableId="2ADDA124" w16cex:dateUtc="2024-11-12T07:40:00Z"/>
  <w16cex:commentExtensible w16cex:durableId="2ADDA2A5" w16cex:dateUtc="2024-11-12T07:47:00Z"/>
  <w16cex:commentExtensible w16cex:durableId="2ADDA30F" w16cex:dateUtc="2024-11-12T07:49:00Z"/>
  <w16cex:commentExtensible w16cex:durableId="2AE0A286" w16cex:dateUtc="2024-11-14T14:23:00Z"/>
  <w16cex:commentExtensible w16cex:durableId="2ADDB53E" w16cex:dateUtc="2024-11-12T09:06:00Z"/>
  <w16cex:commentExtensible w16cex:durableId="2ADDB605" w16cex:dateUtc="2024-11-12T09:09:00Z"/>
  <w16cex:commentExtensible w16cex:durableId="2ADDB644" w16cex:dateUtc="2024-11-12T09:11:00Z"/>
  <w16cex:commentExtensible w16cex:durableId="2ADDB69A" w16cex:dateUtc="2024-11-12T09:12:00Z"/>
  <w16cex:commentExtensible w16cex:durableId="2AE4A1A5" w16cex:dateUtc="2024-11-17T15:08:00Z"/>
  <w16cex:commentExtensible w16cex:durableId="2ADDB761" w16cex:dateUtc="2024-11-12T0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92B36A" w16cid:durableId="2ADD9C25"/>
  <w16cid:commentId w16cid:paraId="44BC69B2" w16cid:durableId="2ADD9CCF"/>
  <w16cid:commentId w16cid:paraId="0E7F86A5" w16cid:durableId="2ADDA2E1"/>
  <w16cid:commentId w16cid:paraId="7C6446F2" w16cid:durableId="2ADDA124"/>
  <w16cid:commentId w16cid:paraId="3395B810" w16cid:durableId="2ADDA2A5"/>
  <w16cid:commentId w16cid:paraId="6A5ADAD2" w16cid:durableId="2ADDA30F"/>
  <w16cid:commentId w16cid:paraId="22F46843" w16cid:durableId="2AE0A286"/>
  <w16cid:commentId w16cid:paraId="666F6DB1" w16cid:durableId="2ADDB53E"/>
  <w16cid:commentId w16cid:paraId="3270F8A5" w16cid:durableId="2ADDB605"/>
  <w16cid:commentId w16cid:paraId="676A7D8A" w16cid:durableId="2ADDB644"/>
  <w16cid:commentId w16cid:paraId="6E6BA60D" w16cid:durableId="2ADDB69A"/>
  <w16cid:commentId w16cid:paraId="63C3D4E5" w16cid:durableId="2AE4A1A5"/>
  <w16cid:commentId w16cid:paraId="60222F0D" w16cid:durableId="2ADDB7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80359" w14:textId="77777777" w:rsidR="00022343" w:rsidRDefault="00022343">
      <w:pPr>
        <w:spacing w:after="0" w:line="240" w:lineRule="auto"/>
      </w:pPr>
      <w:r>
        <w:separator/>
      </w:r>
    </w:p>
  </w:endnote>
  <w:endnote w:type="continuationSeparator" w:id="0">
    <w:p w14:paraId="397EE8E8" w14:textId="77777777" w:rsidR="00022343" w:rsidRDefault="00022343">
      <w:pPr>
        <w:spacing w:after="0" w:line="240" w:lineRule="auto"/>
      </w:pPr>
      <w:r>
        <w:continuationSeparator/>
      </w:r>
    </w:p>
  </w:endnote>
  <w:endnote w:type="continuationNotice" w:id="1">
    <w:p w14:paraId="77376D8A" w14:textId="77777777" w:rsidR="00F27219" w:rsidRDefault="00F272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A20CE" w14:textId="1614876B" w:rsidR="001D5B99" w:rsidRPr="006B0EFA" w:rsidRDefault="001D5B99" w:rsidP="006B0EFA">
    <w:pPr>
      <w:pStyle w:val="Jalus"/>
      <w:jc w:val="right"/>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D7BC" w14:textId="77777777" w:rsidR="00022343" w:rsidRDefault="00022343">
      <w:pPr>
        <w:spacing w:after="0" w:line="240" w:lineRule="auto"/>
      </w:pPr>
      <w:r>
        <w:separator/>
      </w:r>
    </w:p>
  </w:footnote>
  <w:footnote w:type="continuationSeparator" w:id="0">
    <w:p w14:paraId="3560ACE3" w14:textId="77777777" w:rsidR="00022343" w:rsidRDefault="00022343">
      <w:pPr>
        <w:spacing w:after="0" w:line="240" w:lineRule="auto"/>
      </w:pPr>
      <w:r>
        <w:continuationSeparator/>
      </w:r>
    </w:p>
  </w:footnote>
  <w:footnote w:type="continuationNotice" w:id="1">
    <w:p w14:paraId="0A6C65BB" w14:textId="77777777" w:rsidR="00F27219" w:rsidRDefault="00F2721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1C1"/>
    <w:multiLevelType w:val="hybridMultilevel"/>
    <w:tmpl w:val="0944CD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57461F"/>
    <w:multiLevelType w:val="hybridMultilevel"/>
    <w:tmpl w:val="61020556"/>
    <w:lvl w:ilvl="0" w:tplc="E39A1EC8">
      <w:start w:val="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8637996"/>
    <w:multiLevelType w:val="hybridMultilevel"/>
    <w:tmpl w:val="8BE8B7C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A831971"/>
    <w:multiLevelType w:val="hybridMultilevel"/>
    <w:tmpl w:val="443C419A"/>
    <w:lvl w:ilvl="0" w:tplc="951019DA">
      <w:start w:val="8"/>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C474C47"/>
    <w:multiLevelType w:val="hybridMultilevel"/>
    <w:tmpl w:val="A334816C"/>
    <w:lvl w:ilvl="0" w:tplc="525CF296">
      <w:start w:val="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7A354D6"/>
    <w:multiLevelType w:val="hybridMultilevel"/>
    <w:tmpl w:val="CD0A8A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73320AC6"/>
    <w:multiLevelType w:val="hybridMultilevel"/>
    <w:tmpl w:val="DC9CF9CA"/>
    <w:lvl w:ilvl="0" w:tplc="525CF296">
      <w:start w:val="5"/>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78244794">
    <w:abstractNumId w:val="0"/>
  </w:num>
  <w:num w:numId="2" w16cid:durableId="1071806728">
    <w:abstractNumId w:val="1"/>
  </w:num>
  <w:num w:numId="3" w16cid:durableId="134760350">
    <w:abstractNumId w:val="6"/>
  </w:num>
  <w:num w:numId="4" w16cid:durableId="685592880">
    <w:abstractNumId w:val="5"/>
  </w:num>
  <w:num w:numId="5" w16cid:durableId="734624254">
    <w:abstractNumId w:val="4"/>
  </w:num>
  <w:num w:numId="6" w16cid:durableId="1508515159">
    <w:abstractNumId w:val="2"/>
  </w:num>
  <w:num w:numId="7" w16cid:durableId="136231964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33F"/>
    <w:rsid w:val="00015B7C"/>
    <w:rsid w:val="00022343"/>
    <w:rsid w:val="00042B65"/>
    <w:rsid w:val="00044854"/>
    <w:rsid w:val="00046EC6"/>
    <w:rsid w:val="0005239A"/>
    <w:rsid w:val="0006575E"/>
    <w:rsid w:val="000748A7"/>
    <w:rsid w:val="0008104C"/>
    <w:rsid w:val="0009207A"/>
    <w:rsid w:val="000921E1"/>
    <w:rsid w:val="00093C8A"/>
    <w:rsid w:val="00093E0E"/>
    <w:rsid w:val="00093EC9"/>
    <w:rsid w:val="000A09DA"/>
    <w:rsid w:val="000C0A17"/>
    <w:rsid w:val="000E1136"/>
    <w:rsid w:val="000E3ADD"/>
    <w:rsid w:val="000F1FFD"/>
    <w:rsid w:val="000F66C5"/>
    <w:rsid w:val="00106E31"/>
    <w:rsid w:val="00113440"/>
    <w:rsid w:val="00124943"/>
    <w:rsid w:val="00130302"/>
    <w:rsid w:val="00134529"/>
    <w:rsid w:val="00150912"/>
    <w:rsid w:val="0015656A"/>
    <w:rsid w:val="00175878"/>
    <w:rsid w:val="001801BB"/>
    <w:rsid w:val="001845F5"/>
    <w:rsid w:val="001857B5"/>
    <w:rsid w:val="00197C43"/>
    <w:rsid w:val="001A766E"/>
    <w:rsid w:val="001C1BA4"/>
    <w:rsid w:val="001D24A0"/>
    <w:rsid w:val="001D5B99"/>
    <w:rsid w:val="001D733B"/>
    <w:rsid w:val="001E58D5"/>
    <w:rsid w:val="001F31BB"/>
    <w:rsid w:val="00200CB4"/>
    <w:rsid w:val="002028DB"/>
    <w:rsid w:val="00216572"/>
    <w:rsid w:val="0022042A"/>
    <w:rsid w:val="00227D7E"/>
    <w:rsid w:val="00232B8F"/>
    <w:rsid w:val="00237270"/>
    <w:rsid w:val="00253605"/>
    <w:rsid w:val="002536B1"/>
    <w:rsid w:val="002558F8"/>
    <w:rsid w:val="002632EF"/>
    <w:rsid w:val="0026501F"/>
    <w:rsid w:val="00265F89"/>
    <w:rsid w:val="00280D0B"/>
    <w:rsid w:val="00281919"/>
    <w:rsid w:val="0029150D"/>
    <w:rsid w:val="002A1C18"/>
    <w:rsid w:val="002A30D0"/>
    <w:rsid w:val="002D1541"/>
    <w:rsid w:val="002E058C"/>
    <w:rsid w:val="002E7A4F"/>
    <w:rsid w:val="002F3A63"/>
    <w:rsid w:val="00302259"/>
    <w:rsid w:val="00351F46"/>
    <w:rsid w:val="00355D62"/>
    <w:rsid w:val="0035632F"/>
    <w:rsid w:val="00374C08"/>
    <w:rsid w:val="00377504"/>
    <w:rsid w:val="003859BD"/>
    <w:rsid w:val="00392DB0"/>
    <w:rsid w:val="00393377"/>
    <w:rsid w:val="003946F0"/>
    <w:rsid w:val="003A45AE"/>
    <w:rsid w:val="003C28F9"/>
    <w:rsid w:val="003C4469"/>
    <w:rsid w:val="003D53A2"/>
    <w:rsid w:val="003F6EE7"/>
    <w:rsid w:val="00401BC6"/>
    <w:rsid w:val="00407F0D"/>
    <w:rsid w:val="00416732"/>
    <w:rsid w:val="00420D07"/>
    <w:rsid w:val="00422E31"/>
    <w:rsid w:val="00431AE2"/>
    <w:rsid w:val="004333EF"/>
    <w:rsid w:val="00433E4B"/>
    <w:rsid w:val="00442ACB"/>
    <w:rsid w:val="00445DC7"/>
    <w:rsid w:val="00447CA8"/>
    <w:rsid w:val="004817B7"/>
    <w:rsid w:val="00483BC9"/>
    <w:rsid w:val="00490A5E"/>
    <w:rsid w:val="004920B9"/>
    <w:rsid w:val="004A1980"/>
    <w:rsid w:val="004A1D2A"/>
    <w:rsid w:val="004A47FB"/>
    <w:rsid w:val="004B25AB"/>
    <w:rsid w:val="004B3139"/>
    <w:rsid w:val="004C0CA0"/>
    <w:rsid w:val="004C3896"/>
    <w:rsid w:val="004D7762"/>
    <w:rsid w:val="004E7D74"/>
    <w:rsid w:val="004F5BA6"/>
    <w:rsid w:val="00501117"/>
    <w:rsid w:val="00502378"/>
    <w:rsid w:val="00502738"/>
    <w:rsid w:val="00514F0E"/>
    <w:rsid w:val="005205AE"/>
    <w:rsid w:val="0052063F"/>
    <w:rsid w:val="00521EFA"/>
    <w:rsid w:val="00530494"/>
    <w:rsid w:val="00532F47"/>
    <w:rsid w:val="0053333F"/>
    <w:rsid w:val="00534CDA"/>
    <w:rsid w:val="0055129D"/>
    <w:rsid w:val="00556C97"/>
    <w:rsid w:val="00564D05"/>
    <w:rsid w:val="00595735"/>
    <w:rsid w:val="005A0611"/>
    <w:rsid w:val="005A4717"/>
    <w:rsid w:val="005A6436"/>
    <w:rsid w:val="005C5950"/>
    <w:rsid w:val="00607C4A"/>
    <w:rsid w:val="00615ED1"/>
    <w:rsid w:val="00616806"/>
    <w:rsid w:val="00617471"/>
    <w:rsid w:val="00620238"/>
    <w:rsid w:val="00622742"/>
    <w:rsid w:val="00624745"/>
    <w:rsid w:val="00634BA2"/>
    <w:rsid w:val="006415F0"/>
    <w:rsid w:val="006453D1"/>
    <w:rsid w:val="00652D0C"/>
    <w:rsid w:val="00656CE1"/>
    <w:rsid w:val="006578DF"/>
    <w:rsid w:val="00667603"/>
    <w:rsid w:val="00671A50"/>
    <w:rsid w:val="006764F9"/>
    <w:rsid w:val="00681798"/>
    <w:rsid w:val="006869D3"/>
    <w:rsid w:val="0068786F"/>
    <w:rsid w:val="0069077B"/>
    <w:rsid w:val="00697BCE"/>
    <w:rsid w:val="006A2FC8"/>
    <w:rsid w:val="006A34A2"/>
    <w:rsid w:val="006D6FB9"/>
    <w:rsid w:val="006E0D60"/>
    <w:rsid w:val="006F222E"/>
    <w:rsid w:val="007030A1"/>
    <w:rsid w:val="0070452F"/>
    <w:rsid w:val="007078C4"/>
    <w:rsid w:val="007128B7"/>
    <w:rsid w:val="00723AF0"/>
    <w:rsid w:val="00724372"/>
    <w:rsid w:val="00726CA3"/>
    <w:rsid w:val="00727BCC"/>
    <w:rsid w:val="00740A85"/>
    <w:rsid w:val="00742953"/>
    <w:rsid w:val="00744079"/>
    <w:rsid w:val="00753A8E"/>
    <w:rsid w:val="007561EF"/>
    <w:rsid w:val="007575A5"/>
    <w:rsid w:val="0078361C"/>
    <w:rsid w:val="007872B2"/>
    <w:rsid w:val="00792628"/>
    <w:rsid w:val="0079271B"/>
    <w:rsid w:val="00794192"/>
    <w:rsid w:val="00794437"/>
    <w:rsid w:val="00796D1D"/>
    <w:rsid w:val="007979AE"/>
    <w:rsid w:val="007A5382"/>
    <w:rsid w:val="007A713E"/>
    <w:rsid w:val="007B0159"/>
    <w:rsid w:val="007B335C"/>
    <w:rsid w:val="007C3151"/>
    <w:rsid w:val="007D06A0"/>
    <w:rsid w:val="007D37BA"/>
    <w:rsid w:val="007E7D8A"/>
    <w:rsid w:val="007F6E02"/>
    <w:rsid w:val="008035A2"/>
    <w:rsid w:val="00807054"/>
    <w:rsid w:val="00807E85"/>
    <w:rsid w:val="008108E2"/>
    <w:rsid w:val="00812AB2"/>
    <w:rsid w:val="00815A12"/>
    <w:rsid w:val="00815A5C"/>
    <w:rsid w:val="008272C4"/>
    <w:rsid w:val="00833AB7"/>
    <w:rsid w:val="00840A51"/>
    <w:rsid w:val="00847604"/>
    <w:rsid w:val="00851EF9"/>
    <w:rsid w:val="00863B00"/>
    <w:rsid w:val="00884C23"/>
    <w:rsid w:val="00890E3C"/>
    <w:rsid w:val="00895CC5"/>
    <w:rsid w:val="00896CD9"/>
    <w:rsid w:val="008A1219"/>
    <w:rsid w:val="008A4B71"/>
    <w:rsid w:val="008B0E9E"/>
    <w:rsid w:val="008C3963"/>
    <w:rsid w:val="008D653F"/>
    <w:rsid w:val="008D78D0"/>
    <w:rsid w:val="008E4F36"/>
    <w:rsid w:val="008E6EC6"/>
    <w:rsid w:val="009114B9"/>
    <w:rsid w:val="0093265D"/>
    <w:rsid w:val="00944B24"/>
    <w:rsid w:val="00945750"/>
    <w:rsid w:val="00966CF8"/>
    <w:rsid w:val="009677A7"/>
    <w:rsid w:val="00983471"/>
    <w:rsid w:val="00990F44"/>
    <w:rsid w:val="0099617F"/>
    <w:rsid w:val="009A4E35"/>
    <w:rsid w:val="009A5161"/>
    <w:rsid w:val="009C20E7"/>
    <w:rsid w:val="009C4B59"/>
    <w:rsid w:val="009D0FDC"/>
    <w:rsid w:val="009D4C6C"/>
    <w:rsid w:val="009E1976"/>
    <w:rsid w:val="009E315F"/>
    <w:rsid w:val="009E4F04"/>
    <w:rsid w:val="00A069C7"/>
    <w:rsid w:val="00A17E9A"/>
    <w:rsid w:val="00A21832"/>
    <w:rsid w:val="00A22711"/>
    <w:rsid w:val="00A264EC"/>
    <w:rsid w:val="00A27B8D"/>
    <w:rsid w:val="00A338A8"/>
    <w:rsid w:val="00A45FC1"/>
    <w:rsid w:val="00A51523"/>
    <w:rsid w:val="00A65F78"/>
    <w:rsid w:val="00A71D4B"/>
    <w:rsid w:val="00A81345"/>
    <w:rsid w:val="00A834E6"/>
    <w:rsid w:val="00A91B12"/>
    <w:rsid w:val="00A92395"/>
    <w:rsid w:val="00A92E3A"/>
    <w:rsid w:val="00A93D93"/>
    <w:rsid w:val="00A94EC9"/>
    <w:rsid w:val="00A97A99"/>
    <w:rsid w:val="00AA1074"/>
    <w:rsid w:val="00AB21EB"/>
    <w:rsid w:val="00AB359D"/>
    <w:rsid w:val="00AB65F9"/>
    <w:rsid w:val="00AB6C9A"/>
    <w:rsid w:val="00AC27CF"/>
    <w:rsid w:val="00AC7755"/>
    <w:rsid w:val="00AD16F6"/>
    <w:rsid w:val="00AD77BD"/>
    <w:rsid w:val="00AE0A00"/>
    <w:rsid w:val="00AE1A45"/>
    <w:rsid w:val="00B07645"/>
    <w:rsid w:val="00B221E0"/>
    <w:rsid w:val="00B22D94"/>
    <w:rsid w:val="00B246F0"/>
    <w:rsid w:val="00B25E48"/>
    <w:rsid w:val="00B3162F"/>
    <w:rsid w:val="00B345B8"/>
    <w:rsid w:val="00B426F1"/>
    <w:rsid w:val="00B5796B"/>
    <w:rsid w:val="00B60C9C"/>
    <w:rsid w:val="00B6552B"/>
    <w:rsid w:val="00B715BE"/>
    <w:rsid w:val="00B76A69"/>
    <w:rsid w:val="00B83B34"/>
    <w:rsid w:val="00B83B4E"/>
    <w:rsid w:val="00B90C41"/>
    <w:rsid w:val="00B950D3"/>
    <w:rsid w:val="00B95BE6"/>
    <w:rsid w:val="00B95F64"/>
    <w:rsid w:val="00BA62A9"/>
    <w:rsid w:val="00BC155F"/>
    <w:rsid w:val="00BD1CB1"/>
    <w:rsid w:val="00C14BF8"/>
    <w:rsid w:val="00C17A99"/>
    <w:rsid w:val="00C2431A"/>
    <w:rsid w:val="00C30F05"/>
    <w:rsid w:val="00C36D1D"/>
    <w:rsid w:val="00C510F3"/>
    <w:rsid w:val="00C54717"/>
    <w:rsid w:val="00C661AA"/>
    <w:rsid w:val="00C7503E"/>
    <w:rsid w:val="00C823AB"/>
    <w:rsid w:val="00C967E5"/>
    <w:rsid w:val="00CA496A"/>
    <w:rsid w:val="00CA70FD"/>
    <w:rsid w:val="00CB014C"/>
    <w:rsid w:val="00CB3F45"/>
    <w:rsid w:val="00CC0944"/>
    <w:rsid w:val="00CD3010"/>
    <w:rsid w:val="00CE1CB4"/>
    <w:rsid w:val="00CE209B"/>
    <w:rsid w:val="00CF53D5"/>
    <w:rsid w:val="00D1388C"/>
    <w:rsid w:val="00D2210B"/>
    <w:rsid w:val="00D43E0A"/>
    <w:rsid w:val="00D45251"/>
    <w:rsid w:val="00D55CE9"/>
    <w:rsid w:val="00D57E56"/>
    <w:rsid w:val="00D66837"/>
    <w:rsid w:val="00D73EBA"/>
    <w:rsid w:val="00D84396"/>
    <w:rsid w:val="00D904FD"/>
    <w:rsid w:val="00DB6080"/>
    <w:rsid w:val="00DD023B"/>
    <w:rsid w:val="00DD2457"/>
    <w:rsid w:val="00DD30D8"/>
    <w:rsid w:val="00DD3747"/>
    <w:rsid w:val="00DD51BF"/>
    <w:rsid w:val="00DE293F"/>
    <w:rsid w:val="00DE6E7C"/>
    <w:rsid w:val="00DE727C"/>
    <w:rsid w:val="00DF3E57"/>
    <w:rsid w:val="00DF649C"/>
    <w:rsid w:val="00E04125"/>
    <w:rsid w:val="00E12CE0"/>
    <w:rsid w:val="00E1310A"/>
    <w:rsid w:val="00E1654E"/>
    <w:rsid w:val="00E16BD0"/>
    <w:rsid w:val="00E21095"/>
    <w:rsid w:val="00E264BD"/>
    <w:rsid w:val="00E45B8C"/>
    <w:rsid w:val="00E64DC2"/>
    <w:rsid w:val="00E878C0"/>
    <w:rsid w:val="00E94345"/>
    <w:rsid w:val="00EB2495"/>
    <w:rsid w:val="00EC195D"/>
    <w:rsid w:val="00EC3781"/>
    <w:rsid w:val="00EC501C"/>
    <w:rsid w:val="00EC608A"/>
    <w:rsid w:val="00EF26CC"/>
    <w:rsid w:val="00F12DFF"/>
    <w:rsid w:val="00F242BE"/>
    <w:rsid w:val="00F25E11"/>
    <w:rsid w:val="00F27219"/>
    <w:rsid w:val="00F33B2F"/>
    <w:rsid w:val="00F3690F"/>
    <w:rsid w:val="00F44BD1"/>
    <w:rsid w:val="00F53158"/>
    <w:rsid w:val="00F54A46"/>
    <w:rsid w:val="00F615A4"/>
    <w:rsid w:val="00F656EB"/>
    <w:rsid w:val="00F709B1"/>
    <w:rsid w:val="00F764EE"/>
    <w:rsid w:val="00F76A30"/>
    <w:rsid w:val="00F841FA"/>
    <w:rsid w:val="00F9702C"/>
    <w:rsid w:val="00F97279"/>
    <w:rsid w:val="00FB14BD"/>
    <w:rsid w:val="00FB447C"/>
    <w:rsid w:val="00FB7FA4"/>
    <w:rsid w:val="00FC1EE7"/>
    <w:rsid w:val="00FC2664"/>
    <w:rsid w:val="00FC270C"/>
    <w:rsid w:val="00FC30E9"/>
    <w:rsid w:val="00FF3815"/>
    <w:rsid w:val="00FF5C89"/>
  </w:rsids>
  <m:mathPr>
    <m:mathFont m:val="Cambria Math"/>
    <m:brkBin m:val="before"/>
    <m:brkBinSub m:val="--"/>
    <m:smallFrac m:val="0"/>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1B3EC"/>
  <w15:chartTrackingRefBased/>
  <w15:docId w15:val="{830C3239-2EF3-4E88-A7AB-65A6D9310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B3F45"/>
  </w:style>
  <w:style w:type="paragraph" w:styleId="Pealkiri3">
    <w:name w:val="heading 3"/>
    <w:basedOn w:val="Normaallaad"/>
    <w:link w:val="Pealkiri3Mrk"/>
    <w:uiPriority w:val="9"/>
    <w:qFormat/>
    <w:rsid w:val="0093265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5333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53333F"/>
    <w:pPr>
      <w:ind w:left="720"/>
      <w:contextualSpacing/>
    </w:pPr>
  </w:style>
  <w:style w:type="paragraph" w:styleId="Pis">
    <w:name w:val="header"/>
    <w:basedOn w:val="Normaallaad"/>
    <w:link w:val="PisMrk"/>
    <w:uiPriority w:val="99"/>
    <w:unhideWhenUsed/>
    <w:rsid w:val="001D5B99"/>
    <w:pPr>
      <w:tabs>
        <w:tab w:val="center" w:pos="4536"/>
        <w:tab w:val="right" w:pos="9072"/>
      </w:tabs>
      <w:spacing w:after="0" w:line="240" w:lineRule="auto"/>
    </w:pPr>
    <w:rPr>
      <w:rFonts w:eastAsia="Times New Roman" w:cs="Times New Roman"/>
      <w14:ligatures w14:val="none"/>
    </w:rPr>
  </w:style>
  <w:style w:type="character" w:customStyle="1" w:styleId="PisMrk">
    <w:name w:val="Päis Märk"/>
    <w:basedOn w:val="Liguvaikefont"/>
    <w:link w:val="Pis"/>
    <w:uiPriority w:val="99"/>
    <w:rsid w:val="001D5B99"/>
    <w:rPr>
      <w:rFonts w:eastAsia="Times New Roman" w:cs="Times New Roman"/>
      <w14:ligatures w14:val="none"/>
    </w:rPr>
  </w:style>
  <w:style w:type="paragraph" w:styleId="Jalus">
    <w:name w:val="footer"/>
    <w:basedOn w:val="Normaallaad"/>
    <w:link w:val="JalusMrk"/>
    <w:uiPriority w:val="99"/>
    <w:unhideWhenUsed/>
    <w:rsid w:val="001D5B99"/>
    <w:pPr>
      <w:tabs>
        <w:tab w:val="center" w:pos="4536"/>
        <w:tab w:val="right" w:pos="9072"/>
      </w:tabs>
      <w:spacing w:after="0" w:line="240" w:lineRule="auto"/>
    </w:pPr>
    <w:rPr>
      <w:rFonts w:eastAsia="Times New Roman" w:cs="Times New Roman"/>
      <w14:ligatures w14:val="none"/>
    </w:rPr>
  </w:style>
  <w:style w:type="character" w:customStyle="1" w:styleId="JalusMrk">
    <w:name w:val="Jalus Märk"/>
    <w:basedOn w:val="Liguvaikefont"/>
    <w:link w:val="Jalus"/>
    <w:uiPriority w:val="99"/>
    <w:rsid w:val="001D5B99"/>
    <w:rPr>
      <w:rFonts w:eastAsia="Times New Roman" w:cs="Times New Roman"/>
      <w14:ligatures w14:val="none"/>
    </w:rPr>
  </w:style>
  <w:style w:type="character" w:styleId="Hperlink">
    <w:name w:val="Hyperlink"/>
    <w:basedOn w:val="Liguvaikefont"/>
    <w:uiPriority w:val="99"/>
    <w:unhideWhenUsed/>
    <w:rsid w:val="001D5B99"/>
    <w:rPr>
      <w:rFonts w:cs="Times New Roman"/>
      <w:color w:val="0000FF"/>
      <w:u w:val="single"/>
    </w:rPr>
  </w:style>
  <w:style w:type="character" w:styleId="Tugev">
    <w:name w:val="Strong"/>
    <w:basedOn w:val="Liguvaikefont"/>
    <w:uiPriority w:val="22"/>
    <w:qFormat/>
    <w:rsid w:val="001D5B99"/>
    <w:rPr>
      <w:rFonts w:cs="Times New Roman"/>
      <w:b/>
      <w:bCs/>
    </w:rPr>
  </w:style>
  <w:style w:type="paragraph" w:customStyle="1" w:styleId="pf0">
    <w:name w:val="pf0"/>
    <w:basedOn w:val="Normaallaad"/>
    <w:rsid w:val="001D5B99"/>
    <w:pPr>
      <w:spacing w:before="100" w:beforeAutospacing="1" w:after="100" w:afterAutospacing="1" w:line="240" w:lineRule="auto"/>
    </w:pPr>
    <w:rPr>
      <w:rFonts w:ascii="Calibri" w:eastAsia="Times New Roman" w:hAnsi="Calibri" w:cs="Calibri"/>
      <w:kern w:val="0"/>
      <w:lang w:eastAsia="et-EE"/>
      <w14:ligatures w14:val="none"/>
    </w:rPr>
  </w:style>
  <w:style w:type="character" w:customStyle="1" w:styleId="cf01">
    <w:name w:val="cf01"/>
    <w:basedOn w:val="Liguvaikefont"/>
    <w:rsid w:val="001D5B99"/>
    <w:rPr>
      <w:rFonts w:ascii="Segoe UI" w:hAnsi="Segoe UI" w:cs="Segoe UI"/>
    </w:rPr>
  </w:style>
  <w:style w:type="character" w:styleId="Rhutus">
    <w:name w:val="Emphasis"/>
    <w:basedOn w:val="Liguvaikefont"/>
    <w:uiPriority w:val="20"/>
    <w:qFormat/>
    <w:rsid w:val="001D5B99"/>
    <w:rPr>
      <w:rFonts w:cs="Times New Roman"/>
      <w:i/>
      <w:iCs/>
    </w:rPr>
  </w:style>
  <w:style w:type="character" w:customStyle="1" w:styleId="ui-provider">
    <w:name w:val="ui-provider"/>
    <w:basedOn w:val="Liguvaikefont"/>
    <w:rsid w:val="001D5B99"/>
    <w:rPr>
      <w:rFonts w:cs="Times New Roman"/>
    </w:rPr>
  </w:style>
  <w:style w:type="paragraph" w:styleId="Vahedeta">
    <w:name w:val="No Spacing"/>
    <w:uiPriority w:val="1"/>
    <w:qFormat/>
    <w:rsid w:val="001D5B99"/>
    <w:pPr>
      <w:spacing w:after="0" w:line="240" w:lineRule="auto"/>
    </w:pPr>
    <w:rPr>
      <w:rFonts w:eastAsia="Times New Roman" w:cs="Times New Roman"/>
      <w14:ligatures w14:val="none"/>
    </w:rPr>
  </w:style>
  <w:style w:type="character" w:styleId="Kommentaariviide">
    <w:name w:val="annotation reference"/>
    <w:basedOn w:val="Liguvaikefont"/>
    <w:uiPriority w:val="99"/>
    <w:semiHidden/>
    <w:unhideWhenUsed/>
    <w:rsid w:val="00093E0E"/>
    <w:rPr>
      <w:sz w:val="16"/>
      <w:szCs w:val="16"/>
    </w:rPr>
  </w:style>
  <w:style w:type="paragraph" w:styleId="Kommentaaritekst">
    <w:name w:val="annotation text"/>
    <w:basedOn w:val="Normaallaad"/>
    <w:link w:val="KommentaaritekstMrk"/>
    <w:uiPriority w:val="99"/>
    <w:unhideWhenUsed/>
    <w:rsid w:val="00093E0E"/>
    <w:pPr>
      <w:spacing w:line="240" w:lineRule="auto"/>
    </w:pPr>
    <w:rPr>
      <w:sz w:val="20"/>
      <w:szCs w:val="20"/>
    </w:rPr>
  </w:style>
  <w:style w:type="character" w:customStyle="1" w:styleId="KommentaaritekstMrk">
    <w:name w:val="Kommentaari tekst Märk"/>
    <w:basedOn w:val="Liguvaikefont"/>
    <w:link w:val="Kommentaaritekst"/>
    <w:uiPriority w:val="99"/>
    <w:rsid w:val="00093E0E"/>
    <w:rPr>
      <w:sz w:val="20"/>
      <w:szCs w:val="20"/>
    </w:rPr>
  </w:style>
  <w:style w:type="paragraph" w:styleId="Kommentaariteema">
    <w:name w:val="annotation subject"/>
    <w:basedOn w:val="Kommentaaritekst"/>
    <w:next w:val="Kommentaaritekst"/>
    <w:link w:val="KommentaariteemaMrk"/>
    <w:uiPriority w:val="99"/>
    <w:semiHidden/>
    <w:unhideWhenUsed/>
    <w:rsid w:val="00093E0E"/>
    <w:rPr>
      <w:b/>
      <w:bCs/>
    </w:rPr>
  </w:style>
  <w:style w:type="character" w:customStyle="1" w:styleId="KommentaariteemaMrk">
    <w:name w:val="Kommentaari teema Märk"/>
    <w:basedOn w:val="KommentaaritekstMrk"/>
    <w:link w:val="Kommentaariteema"/>
    <w:uiPriority w:val="99"/>
    <w:semiHidden/>
    <w:rsid w:val="00093E0E"/>
    <w:rPr>
      <w:b/>
      <w:bCs/>
      <w:sz w:val="20"/>
      <w:szCs w:val="20"/>
    </w:rPr>
  </w:style>
  <w:style w:type="paragraph" w:styleId="Redaktsioon">
    <w:name w:val="Revision"/>
    <w:hidden/>
    <w:uiPriority w:val="99"/>
    <w:semiHidden/>
    <w:rsid w:val="00393377"/>
    <w:pPr>
      <w:spacing w:after="0" w:line="240" w:lineRule="auto"/>
    </w:pPr>
  </w:style>
  <w:style w:type="character" w:customStyle="1" w:styleId="Pealkiri3Mrk">
    <w:name w:val="Pealkiri 3 Märk"/>
    <w:basedOn w:val="Liguvaikefont"/>
    <w:link w:val="Pealkiri3"/>
    <w:uiPriority w:val="9"/>
    <w:rsid w:val="0093265D"/>
    <w:rPr>
      <w:rFonts w:ascii="Times New Roman" w:eastAsia="Times New Roman" w:hAnsi="Times New Roman" w:cs="Times New Roman"/>
      <w:b/>
      <w:bCs/>
      <w:kern w:val="0"/>
      <w:sz w:val="27"/>
      <w:szCs w:val="27"/>
      <w:lang w:eastAsia="et-EE"/>
      <w14:ligatures w14:val="none"/>
    </w:rPr>
  </w:style>
  <w:style w:type="paragraph" w:styleId="Normaallaadveeb">
    <w:name w:val="Normal (Web)"/>
    <w:basedOn w:val="Normaallaad"/>
    <w:uiPriority w:val="99"/>
    <w:semiHidden/>
    <w:unhideWhenUsed/>
    <w:rsid w:val="0093265D"/>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878445">
      <w:bodyDiv w:val="1"/>
      <w:marLeft w:val="0"/>
      <w:marRight w:val="0"/>
      <w:marTop w:val="0"/>
      <w:marBottom w:val="0"/>
      <w:divBdr>
        <w:top w:val="none" w:sz="0" w:space="0" w:color="auto"/>
        <w:left w:val="none" w:sz="0" w:space="0" w:color="auto"/>
        <w:bottom w:val="none" w:sz="0" w:space="0" w:color="auto"/>
        <w:right w:val="none" w:sz="0" w:space="0" w:color="auto"/>
      </w:divBdr>
    </w:div>
    <w:div w:id="642081819">
      <w:bodyDiv w:val="1"/>
      <w:marLeft w:val="0"/>
      <w:marRight w:val="0"/>
      <w:marTop w:val="0"/>
      <w:marBottom w:val="0"/>
      <w:divBdr>
        <w:top w:val="none" w:sz="0" w:space="0" w:color="auto"/>
        <w:left w:val="none" w:sz="0" w:space="0" w:color="auto"/>
        <w:bottom w:val="none" w:sz="0" w:space="0" w:color="auto"/>
        <w:right w:val="none" w:sz="0" w:space="0" w:color="auto"/>
      </w:divBdr>
    </w:div>
    <w:div w:id="660349444">
      <w:bodyDiv w:val="1"/>
      <w:marLeft w:val="0"/>
      <w:marRight w:val="0"/>
      <w:marTop w:val="0"/>
      <w:marBottom w:val="0"/>
      <w:divBdr>
        <w:top w:val="none" w:sz="0" w:space="0" w:color="auto"/>
        <w:left w:val="none" w:sz="0" w:space="0" w:color="auto"/>
        <w:bottom w:val="none" w:sz="0" w:space="0" w:color="auto"/>
        <w:right w:val="none" w:sz="0" w:space="0" w:color="auto"/>
      </w:divBdr>
    </w:div>
    <w:div w:id="741947924">
      <w:bodyDiv w:val="1"/>
      <w:marLeft w:val="0"/>
      <w:marRight w:val="0"/>
      <w:marTop w:val="0"/>
      <w:marBottom w:val="0"/>
      <w:divBdr>
        <w:top w:val="none" w:sz="0" w:space="0" w:color="auto"/>
        <w:left w:val="none" w:sz="0" w:space="0" w:color="auto"/>
        <w:bottom w:val="none" w:sz="0" w:space="0" w:color="auto"/>
        <w:right w:val="none" w:sz="0" w:space="0" w:color="auto"/>
      </w:divBdr>
    </w:div>
    <w:div w:id="1314066866">
      <w:bodyDiv w:val="1"/>
      <w:marLeft w:val="0"/>
      <w:marRight w:val="0"/>
      <w:marTop w:val="0"/>
      <w:marBottom w:val="0"/>
      <w:divBdr>
        <w:top w:val="none" w:sz="0" w:space="0" w:color="auto"/>
        <w:left w:val="none" w:sz="0" w:space="0" w:color="auto"/>
        <w:bottom w:val="none" w:sz="0" w:space="0" w:color="auto"/>
        <w:right w:val="none" w:sz="0" w:space="0" w:color="auto"/>
      </w:divBdr>
    </w:div>
    <w:div w:id="1485203056">
      <w:bodyDiv w:val="1"/>
      <w:marLeft w:val="0"/>
      <w:marRight w:val="0"/>
      <w:marTop w:val="0"/>
      <w:marBottom w:val="0"/>
      <w:divBdr>
        <w:top w:val="none" w:sz="0" w:space="0" w:color="auto"/>
        <w:left w:val="none" w:sz="0" w:space="0" w:color="auto"/>
        <w:bottom w:val="none" w:sz="0" w:space="0" w:color="auto"/>
        <w:right w:val="none" w:sz="0" w:space="0" w:color="auto"/>
      </w:divBdr>
    </w:div>
    <w:div w:id="1635910605">
      <w:bodyDiv w:val="1"/>
      <w:marLeft w:val="0"/>
      <w:marRight w:val="0"/>
      <w:marTop w:val="0"/>
      <w:marBottom w:val="0"/>
      <w:divBdr>
        <w:top w:val="none" w:sz="0" w:space="0" w:color="auto"/>
        <w:left w:val="none" w:sz="0" w:space="0" w:color="auto"/>
        <w:bottom w:val="none" w:sz="0" w:space="0" w:color="auto"/>
        <w:right w:val="none" w:sz="0" w:space="0" w:color="auto"/>
      </w:divBdr>
    </w:div>
    <w:div w:id="1718972240">
      <w:bodyDiv w:val="1"/>
      <w:marLeft w:val="0"/>
      <w:marRight w:val="0"/>
      <w:marTop w:val="0"/>
      <w:marBottom w:val="0"/>
      <w:divBdr>
        <w:top w:val="none" w:sz="0" w:space="0" w:color="auto"/>
        <w:left w:val="none" w:sz="0" w:space="0" w:color="auto"/>
        <w:bottom w:val="none" w:sz="0" w:space="0" w:color="auto"/>
        <w:right w:val="none" w:sz="0" w:space="0" w:color="auto"/>
      </w:divBdr>
    </w:div>
    <w:div w:id="205923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F9D50-B1A4-4B4E-9C96-9678A84DB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1241</Words>
  <Characters>7201</Characters>
  <Application>Microsoft Office Word</Application>
  <DocSecurity>0</DocSecurity>
  <Lines>60</Lines>
  <Paragraphs>16</Paragraphs>
  <ScaleCrop>false</ScaleCrop>
  <HeadingPairs>
    <vt:vector size="2" baseType="variant">
      <vt:variant>
        <vt:lpstr>Pealkiri</vt:lpstr>
      </vt:variant>
      <vt:variant>
        <vt:i4>1</vt:i4>
      </vt:variant>
    </vt:vector>
  </HeadingPairs>
  <TitlesOfParts>
    <vt:vector size="1" baseType="lpstr">
      <vt:lpstr>VKS ReFuel muudatus EN.docx</vt:lpstr>
    </vt:vector>
  </TitlesOfParts>
  <Company>KeMIT</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VKS ReFuel muudatus EN.docx</dc:title>
  <dc:subject/>
  <dc:creator>Silja Vöörmann</dc:creator>
  <dc:description/>
  <cp:lastModifiedBy>Kärt Voor</cp:lastModifiedBy>
  <cp:revision>15</cp:revision>
  <dcterms:created xsi:type="dcterms:W3CDTF">2024-11-05T09:21:00Z</dcterms:created>
  <dcterms:modified xsi:type="dcterms:W3CDTF">2024-11-17T15:08:00Z</dcterms:modified>
</cp:coreProperties>
</file>